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5E9" w:rsidRPr="0014160F" w:rsidRDefault="009155E9" w:rsidP="00A43A7C">
      <w:pPr>
        <w:tabs>
          <w:tab w:val="left" w:pos="2265"/>
          <w:tab w:val="left" w:pos="7305"/>
        </w:tabs>
        <w:spacing w:before="120" w:after="0"/>
        <w:ind w:right="-7"/>
        <w:jc w:val="both"/>
        <w:rPr>
          <w:rFonts w:ascii="Times New Roman" w:eastAsiaTheme="minorEastAsia" w:hAnsi="Times New Roman" w:cs="Times New Roman"/>
          <w:sz w:val="24"/>
          <w:szCs w:val="24"/>
          <w:lang w:eastAsia="zh-CN"/>
        </w:rPr>
      </w:pPr>
      <w:bookmarkStart w:id="0" w:name="_GoBack"/>
      <w:bookmarkEnd w:id="0"/>
    </w:p>
    <w:p w:rsidR="00BB5780" w:rsidRPr="00A650CA" w:rsidRDefault="00981E6A" w:rsidP="00A43A7C">
      <w:pPr>
        <w:tabs>
          <w:tab w:val="left" w:pos="2265"/>
          <w:tab w:val="left" w:pos="7305"/>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6F7EF741" wp14:editId="74E06329">
            <wp:simplePos x="0" y="0"/>
            <wp:positionH relativeFrom="column">
              <wp:posOffset>3771900</wp:posOffset>
            </wp:positionH>
            <wp:positionV relativeFrom="paragraph">
              <wp:posOffset>19050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00BB5780" w:rsidRPr="00A650CA">
        <w:rPr>
          <w:rFonts w:ascii="Times New Roman" w:eastAsia="Times New Roman" w:hAnsi="Times New Roman" w:cs="Times New Roman"/>
          <w:noProof/>
          <w:sz w:val="24"/>
          <w:szCs w:val="24"/>
          <w:lang w:eastAsia="bg-BG"/>
        </w:rPr>
        <w:drawing>
          <wp:inline distT="0" distB="0" distL="0" distR="0">
            <wp:extent cx="1097278" cy="818984"/>
            <wp:effectExtent l="0" t="0" r="825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821781"/>
                    </a:xfrm>
                    <a:prstGeom prst="rect">
                      <a:avLst/>
                    </a:prstGeom>
                    <a:noFill/>
                    <a:ln>
                      <a:noFill/>
                    </a:ln>
                  </pic:spPr>
                </pic:pic>
              </a:graphicData>
            </a:graphic>
          </wp:inline>
        </w:drawing>
      </w:r>
      <w:r w:rsidR="00BB5780" w:rsidRPr="00A650CA">
        <w:rPr>
          <w:rFonts w:ascii="Times New Roman" w:eastAsia="Times New Roman" w:hAnsi="Times New Roman" w:cs="Times New Roman"/>
          <w:noProof/>
          <w:sz w:val="24"/>
          <w:szCs w:val="24"/>
          <w:lang w:eastAsia="bg-BG"/>
        </w:rPr>
        <w:tab/>
      </w:r>
      <w:r w:rsidR="00BB5780" w:rsidRPr="00A650CA">
        <w:rPr>
          <w:rFonts w:ascii="Times New Roman" w:eastAsia="Times New Roman" w:hAnsi="Times New Roman" w:cs="Times New Roman"/>
          <w:noProof/>
          <w:sz w:val="24"/>
          <w:szCs w:val="24"/>
          <w:lang w:eastAsia="bg-BG"/>
        </w:rPr>
        <w:drawing>
          <wp:inline distT="0" distB="0" distL="0" distR="0">
            <wp:extent cx="1485303" cy="811033"/>
            <wp:effectExtent l="0" t="0" r="63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303" cy="811033"/>
                    </a:xfrm>
                    <a:prstGeom prst="rect">
                      <a:avLst/>
                    </a:prstGeom>
                    <a:noFill/>
                    <a:ln>
                      <a:noFill/>
                    </a:ln>
                  </pic:spPr>
                </pic:pic>
              </a:graphicData>
            </a:graphic>
          </wp:inline>
        </w:drawing>
      </w:r>
    </w:p>
    <w:p w:rsidR="005C4E0D" w:rsidRPr="00A650CA" w:rsidRDefault="005C4E0D" w:rsidP="00A43A7C">
      <w:pPr>
        <w:spacing w:before="120" w:after="0"/>
        <w:jc w:val="both"/>
        <w:rPr>
          <w:rFonts w:ascii="Times New Roman" w:hAnsi="Times New Roman" w:cs="Times New Roman"/>
          <w:sz w:val="24"/>
          <w:szCs w:val="24"/>
        </w:rPr>
      </w:pPr>
    </w:p>
    <w:p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593076">
        <w:rPr>
          <w:rFonts w:ascii="Times New Roman" w:eastAsiaTheme="majorEastAsia" w:hAnsi="Times New Roman" w:cstheme="majorBidi"/>
          <w:bCs/>
          <w:sz w:val="24"/>
          <w:szCs w:val="28"/>
        </w:rPr>
        <w:t xml:space="preserve">№ </w:t>
      </w:r>
      <w:r w:rsidR="00194C7F">
        <w:rPr>
          <w:rFonts w:ascii="Times New Roman" w:eastAsiaTheme="majorEastAsia" w:hAnsi="Times New Roman" w:cstheme="majorBidi"/>
          <w:bCs/>
          <w:sz w:val="24"/>
          <w:szCs w:val="28"/>
        </w:rPr>
        <w:t xml:space="preserve">1 </w:t>
      </w:r>
      <w:r w:rsidRPr="00A60A6A">
        <w:rPr>
          <w:rFonts w:ascii="Times New Roman" w:eastAsiaTheme="majorEastAsia" w:hAnsi="Times New Roman" w:cstheme="majorBidi"/>
          <w:bCs/>
          <w:sz w:val="24"/>
          <w:szCs w:val="28"/>
        </w:rPr>
        <w:t xml:space="preserve">към Заповед </w:t>
      </w:r>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p>
    <w:p w:rsidR="00A60A6A" w:rsidRDefault="00A60A6A" w:rsidP="00B063F0">
      <w:pPr>
        <w:jc w:val="center"/>
        <w:rPr>
          <w:rFonts w:ascii="Times New Roman" w:eastAsiaTheme="majorEastAsia" w:hAnsi="Times New Roman" w:cstheme="majorBidi"/>
          <w:b/>
          <w:bCs/>
          <w:sz w:val="24"/>
          <w:szCs w:val="24"/>
        </w:rPr>
      </w:pPr>
    </w:p>
    <w:p w:rsidR="00AC65BD" w:rsidRPr="00A60A6A" w:rsidRDefault="00AC65BD" w:rsidP="00B063F0">
      <w:pPr>
        <w:jc w:val="center"/>
        <w:rPr>
          <w:rFonts w:ascii="Times New Roman" w:eastAsiaTheme="majorEastAsia" w:hAnsi="Times New Roman" w:cstheme="majorBidi"/>
          <w:b/>
          <w:bCs/>
          <w:sz w:val="24"/>
          <w:szCs w:val="24"/>
        </w:rPr>
      </w:pPr>
    </w:p>
    <w:p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 ХРАНИТЕ И ГОРИТЕ</w:t>
      </w:r>
    </w:p>
    <w:p w:rsidR="00A60A6A" w:rsidRPr="00F43DD7" w:rsidRDefault="00A60A6A" w:rsidP="00B063F0">
      <w:pPr>
        <w:jc w:val="center"/>
        <w:rPr>
          <w:rFonts w:ascii="Times New Roman" w:eastAsiaTheme="majorEastAsia" w:hAnsi="Times New Roman" w:cs="Times New Roman"/>
          <w:b/>
          <w:bCs/>
          <w:sz w:val="24"/>
          <w:szCs w:val="24"/>
          <w:lang w:val="ru-RU"/>
        </w:rPr>
      </w:pPr>
    </w:p>
    <w:p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p>
    <w:p w:rsidR="00AD24E6" w:rsidRDefault="00AD24E6" w:rsidP="00B063F0">
      <w:pPr>
        <w:jc w:val="center"/>
        <w:rPr>
          <w:rFonts w:ascii="Times New Roman" w:eastAsiaTheme="majorEastAsia" w:hAnsi="Times New Roman" w:cs="Times New Roman"/>
          <w:b/>
          <w:bCs/>
          <w:sz w:val="24"/>
          <w:szCs w:val="24"/>
        </w:rPr>
      </w:pPr>
    </w:p>
    <w:p w:rsidR="00A60A6A" w:rsidRPr="00F43DD7" w:rsidRDefault="00AD24E6" w:rsidP="00B063F0">
      <w:pPr>
        <w:jc w:val="center"/>
        <w:rPr>
          <w:rFonts w:ascii="Times New Roman" w:eastAsiaTheme="majorEastAsia" w:hAnsi="Times New Roman" w:cs="Times New Roman"/>
          <w:b/>
          <w:bCs/>
          <w:sz w:val="24"/>
          <w:szCs w:val="24"/>
          <w:lang w:val="ru-RU"/>
        </w:rPr>
      </w:pPr>
      <w:r>
        <w:rPr>
          <w:rFonts w:ascii="Times New Roman" w:eastAsiaTheme="majorEastAsia" w:hAnsi="Times New Roman" w:cs="Times New Roman"/>
          <w:b/>
          <w:bCs/>
          <w:sz w:val="24"/>
          <w:szCs w:val="24"/>
        </w:rPr>
        <w:t xml:space="preserve">ЗА </w:t>
      </w:r>
      <w:r w:rsidR="00876943">
        <w:rPr>
          <w:rFonts w:ascii="Times New Roman" w:eastAsiaTheme="majorEastAsia" w:hAnsi="Times New Roman" w:cs="Times New Roman"/>
          <w:b/>
          <w:bCs/>
          <w:sz w:val="24"/>
          <w:szCs w:val="24"/>
        </w:rPr>
        <w:t xml:space="preserve">ПОДГОТВИТЕЛНИ ДЕЙНОСТИ ЗА ВЪТРЕШНОТЕРИТОРИАЛНО И ТРАНСНАЦИОНАЛНО СЪТРУДНИЧЕСТВО </w:t>
      </w:r>
      <w:r>
        <w:rPr>
          <w:rFonts w:ascii="Times New Roman" w:eastAsiaTheme="majorEastAsia" w:hAnsi="Times New Roman" w:cs="Times New Roman"/>
          <w:b/>
          <w:bCs/>
          <w:sz w:val="24"/>
          <w:szCs w:val="24"/>
        </w:rPr>
        <w:t xml:space="preserve">ПО </w:t>
      </w:r>
      <w:r w:rsidR="00F527F3">
        <w:rPr>
          <w:rFonts w:ascii="Times New Roman" w:eastAsiaTheme="majorEastAsia" w:hAnsi="Times New Roman" w:cs="Times New Roman"/>
          <w:b/>
          <w:bCs/>
          <w:sz w:val="24"/>
          <w:szCs w:val="24"/>
        </w:rPr>
        <w:t xml:space="preserve">ПРОЦЕДУРА № </w:t>
      </w:r>
      <w:r w:rsidR="00F527F3" w:rsidRPr="00F527F3">
        <w:rPr>
          <w:rFonts w:ascii="Times New Roman" w:eastAsiaTheme="majorEastAsia" w:hAnsi="Times New Roman" w:cs="Times New Roman"/>
          <w:b/>
          <w:bCs/>
          <w:sz w:val="24"/>
          <w:szCs w:val="24"/>
        </w:rPr>
        <w:t>BG06RDNP001-19.354</w:t>
      </w:r>
      <w:r w:rsidR="00F527F3">
        <w:rPr>
          <w:rFonts w:ascii="Times New Roman" w:eastAsiaTheme="majorEastAsia" w:hAnsi="Times New Roman" w:cs="Times New Roman"/>
          <w:b/>
          <w:bCs/>
          <w:sz w:val="24"/>
          <w:szCs w:val="24"/>
        </w:rPr>
        <w:t xml:space="preserve"> ПО </w:t>
      </w:r>
      <w:r>
        <w:rPr>
          <w:rFonts w:ascii="Times New Roman" w:eastAsiaTheme="majorEastAsia" w:hAnsi="Times New Roman" w:cs="Times New Roman"/>
          <w:b/>
          <w:bCs/>
          <w:sz w:val="24"/>
          <w:szCs w:val="24"/>
        </w:rPr>
        <w:t xml:space="preserve">ПОДМЯРКА </w:t>
      </w:r>
      <w:r w:rsidRPr="00F43DD7">
        <w:rPr>
          <w:rFonts w:ascii="Times New Roman" w:eastAsiaTheme="majorEastAsia" w:hAnsi="Times New Roman" w:cs="Times New Roman"/>
          <w:b/>
          <w:bCs/>
          <w:sz w:val="24"/>
          <w:szCs w:val="24"/>
        </w:rPr>
        <w:t>19.3 „П</w:t>
      </w:r>
      <w:r>
        <w:rPr>
          <w:rFonts w:ascii="Times New Roman" w:eastAsiaTheme="majorEastAsia" w:hAnsi="Times New Roman" w:cs="Times New Roman"/>
          <w:b/>
          <w:bCs/>
          <w:sz w:val="24"/>
          <w:szCs w:val="24"/>
        </w:rPr>
        <w:t>ОДГОТОВКА И ИЗПЪЛНЕНИЕ НА ДЕЙНОСТИ ЗА СЪТРУДНИЧЕСТВО НА МЕСТНИ ИНИЦИАТИВНИ ГРУПИ</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 МЯРКА</w:t>
      </w:r>
      <w:r w:rsidRPr="00F43DD7">
        <w:rPr>
          <w:rFonts w:ascii="Times New Roman" w:eastAsiaTheme="majorEastAsia" w:hAnsi="Times New Roman" w:cs="Times New Roman"/>
          <w:b/>
          <w:bCs/>
          <w:sz w:val="24"/>
          <w:szCs w:val="24"/>
        </w:rPr>
        <w:t xml:space="preserve"> 19 „В</w:t>
      </w:r>
      <w:r>
        <w:rPr>
          <w:rFonts w:ascii="Times New Roman" w:eastAsiaTheme="majorEastAsia" w:hAnsi="Times New Roman" w:cs="Times New Roman"/>
          <w:b/>
          <w:bCs/>
          <w:sz w:val="24"/>
          <w:szCs w:val="24"/>
        </w:rPr>
        <w:t>ОДЕНО ОТ ОБЩНОСТИТЕ МЕСТНО РАЗВИТИЕ</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w:t>
      </w:r>
      <w:r w:rsidRPr="00F43DD7">
        <w:rPr>
          <w:rFonts w:ascii="Times New Roman" w:eastAsiaTheme="majorEastAsia" w:hAnsi="Times New Roman" w:cs="Times New Roman"/>
          <w:b/>
          <w:bCs/>
          <w:sz w:val="24"/>
          <w:szCs w:val="24"/>
        </w:rPr>
        <w:t xml:space="preserve"> П</w:t>
      </w:r>
      <w:r>
        <w:rPr>
          <w:rFonts w:ascii="Times New Roman" w:eastAsiaTheme="majorEastAsia" w:hAnsi="Times New Roman" w:cs="Times New Roman"/>
          <w:b/>
          <w:bCs/>
          <w:sz w:val="24"/>
          <w:szCs w:val="24"/>
        </w:rPr>
        <w:t xml:space="preserve">РОГРАМА ЗА РАЗВИТИЕ НА СЕЛСКИТЕ РАЙОНИ </w:t>
      </w:r>
      <w:r w:rsidRPr="00F43DD7">
        <w:rPr>
          <w:rFonts w:ascii="Times New Roman" w:eastAsiaTheme="majorEastAsia" w:hAnsi="Times New Roman" w:cs="Times New Roman"/>
          <w:b/>
          <w:bCs/>
          <w:sz w:val="24"/>
          <w:szCs w:val="24"/>
        </w:rPr>
        <w:t>2014-2020</w:t>
      </w:r>
    </w:p>
    <w:p w:rsidR="00A60A6A" w:rsidRDefault="00A60A6A" w:rsidP="00B063F0">
      <w:pPr>
        <w:jc w:val="center"/>
        <w:rPr>
          <w:rFonts w:ascii="Times New Roman" w:eastAsiaTheme="majorEastAsia" w:hAnsi="Times New Roman" w:cs="Times New Roman"/>
          <w:b/>
          <w:bCs/>
          <w:sz w:val="24"/>
          <w:szCs w:val="24"/>
          <w:lang w:val="ru-RU"/>
        </w:rPr>
      </w:pPr>
    </w:p>
    <w:p w:rsidR="00AD24E6" w:rsidRDefault="00AD24E6" w:rsidP="00B063F0">
      <w:pPr>
        <w:jc w:val="center"/>
        <w:rPr>
          <w:rFonts w:ascii="Times New Roman" w:eastAsiaTheme="majorEastAsia" w:hAnsi="Times New Roman" w:cs="Times New Roman"/>
          <w:b/>
          <w:bCs/>
          <w:sz w:val="24"/>
          <w:szCs w:val="24"/>
          <w:lang w:val="ru-RU"/>
        </w:rPr>
      </w:pPr>
    </w:p>
    <w:p w:rsidR="00AD24E6" w:rsidRPr="00F43DD7" w:rsidRDefault="00AD24E6" w:rsidP="00B063F0">
      <w:pPr>
        <w:jc w:val="center"/>
        <w:rPr>
          <w:rFonts w:ascii="Times New Roman" w:eastAsiaTheme="majorEastAsia" w:hAnsi="Times New Roman" w:cs="Times New Roman"/>
          <w:b/>
          <w:bCs/>
          <w:sz w:val="24"/>
          <w:szCs w:val="24"/>
          <w:lang w:val="ru-RU"/>
        </w:rPr>
      </w:pPr>
    </w:p>
    <w:p w:rsidR="00A60A6A" w:rsidRPr="00F43DD7" w:rsidRDefault="00A60A6A" w:rsidP="00B063F0">
      <w:pPr>
        <w:jc w:val="center"/>
        <w:rPr>
          <w:rFonts w:ascii="Times New Roman" w:eastAsiaTheme="majorEastAsia" w:hAnsi="Times New Roman" w:cs="Times New Roman"/>
          <w:b/>
          <w:bCs/>
          <w:sz w:val="24"/>
          <w:szCs w:val="24"/>
        </w:rPr>
      </w:pPr>
    </w:p>
    <w:p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rsidR="00A60A6A" w:rsidRPr="00F43DD7" w:rsidRDefault="00A60A6A" w:rsidP="00B063F0">
      <w:pPr>
        <w:ind w:firstLine="567"/>
        <w:jc w:val="center"/>
        <w:rPr>
          <w:rFonts w:ascii="Times New Roman" w:eastAsiaTheme="majorEastAsia" w:hAnsi="Times New Roman" w:cs="Times New Roman"/>
          <w:b/>
          <w:bCs/>
          <w:sz w:val="24"/>
          <w:szCs w:val="24"/>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6A7703" w:rsidRDefault="00A60A6A" w:rsidP="00B063F0">
      <w:pPr>
        <w:ind w:firstLine="567"/>
        <w:jc w:val="center"/>
        <w:rPr>
          <w:rFonts w:ascii="Times New Roman" w:eastAsiaTheme="majorEastAsia" w:hAnsi="Times New Roman" w:cs="Times New Roman"/>
          <w:b/>
          <w:bCs/>
          <w:sz w:val="24"/>
          <w:szCs w:val="24"/>
          <w:lang w:val="ru-RU"/>
        </w:rPr>
      </w:pPr>
    </w:p>
    <w:p w:rsidR="00A60A6A" w:rsidRPr="00F43DD7" w:rsidRDefault="00A60A6A"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sidR="00C50C95">
        <w:rPr>
          <w:rFonts w:ascii="Times New Roman" w:eastAsiaTheme="majorEastAsia" w:hAnsi="Times New Roman" w:cs="Times New Roman"/>
          <w:b/>
          <w:bCs/>
          <w:sz w:val="24"/>
          <w:szCs w:val="24"/>
          <w:lang w:val="ru-RU"/>
        </w:rPr>
        <w:t>20</w:t>
      </w:r>
      <w:r w:rsidRPr="00F43DD7">
        <w:rPr>
          <w:rFonts w:ascii="Times New Roman" w:eastAsiaTheme="majorEastAsia" w:hAnsi="Times New Roman" w:cs="Times New Roman"/>
          <w:b/>
          <w:bCs/>
          <w:sz w:val="24"/>
          <w:szCs w:val="24"/>
        </w:rPr>
        <w:t xml:space="preserve"> г.</w:t>
      </w:r>
    </w:p>
    <w:p w:rsidR="00A60A6A" w:rsidRDefault="00A60A6A" w:rsidP="00A43A7C">
      <w:pPr>
        <w:jc w:val="both"/>
        <w:rPr>
          <w:rFonts w:ascii="Times New Roman" w:eastAsiaTheme="majorEastAsia" w:hAnsi="Times New Roman" w:cs="Times New Roman"/>
          <w:b/>
          <w:bCs/>
          <w:sz w:val="24"/>
          <w:szCs w:val="24"/>
          <w:lang w:val="ru-RU"/>
        </w:rPr>
      </w:pPr>
    </w:p>
    <w:p w:rsidR="00AD24E6" w:rsidRDefault="00AD24E6" w:rsidP="00A43A7C">
      <w:pPr>
        <w:jc w:val="both"/>
        <w:rPr>
          <w:rFonts w:ascii="Times New Roman" w:eastAsiaTheme="majorEastAsia" w:hAnsi="Times New Roman" w:cs="Times New Roman"/>
          <w:b/>
          <w:bCs/>
          <w:sz w:val="24"/>
          <w:szCs w:val="24"/>
          <w:lang w:val="ru-RU"/>
        </w:rPr>
      </w:pPr>
    </w:p>
    <w:p w:rsidR="00AD24E6" w:rsidRPr="006A7703" w:rsidRDefault="00AD24E6" w:rsidP="00A43A7C">
      <w:pPr>
        <w:jc w:val="both"/>
        <w:rPr>
          <w:rFonts w:ascii="Times New Roman" w:eastAsiaTheme="majorEastAsia" w:hAnsi="Times New Roman" w:cs="Times New Roman"/>
          <w:b/>
          <w:bCs/>
          <w:sz w:val="24"/>
          <w:szCs w:val="24"/>
          <w:lang w:val="ru-RU"/>
        </w:rPr>
      </w:pPr>
    </w:p>
    <w:p w:rsidR="007E14FB" w:rsidRPr="00F43DD7" w:rsidRDefault="007E14FB" w:rsidP="00A43A7C">
      <w:pPr>
        <w:pStyle w:val="ListParagraph"/>
        <w:tabs>
          <w:tab w:val="left" w:pos="426"/>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1" w:author="Ralitsa Vasileva" w:date="2020-05-12T12:19:00Z">
          <w:tblPr>
            <w:tblStyle w:val="TableGrid"/>
            <w:tblW w:w="9781" w:type="dxa"/>
            <w:tblInd w:w="-34" w:type="dxa"/>
            <w:tblLook w:val="04A0" w:firstRow="1" w:lastRow="0" w:firstColumn="1" w:lastColumn="0" w:noHBand="0" w:noVBand="1"/>
          </w:tblPr>
        </w:tblPrChange>
      </w:tblPr>
      <w:tblGrid>
        <w:gridCol w:w="10632"/>
        <w:tblGridChange w:id="2">
          <w:tblGrid>
            <w:gridCol w:w="9781"/>
          </w:tblGrid>
        </w:tblGridChange>
      </w:tblGrid>
      <w:tr w:rsidR="00A650CA" w:rsidRPr="00F43DD7" w:rsidTr="004B062E">
        <w:tc>
          <w:tcPr>
            <w:tcW w:w="10632" w:type="dxa"/>
            <w:tcPrChange w:id="3" w:author="Ralitsa Vasileva" w:date="2020-05-12T12:19:00Z">
              <w:tcPr>
                <w:tcW w:w="9781" w:type="dxa"/>
              </w:tcPr>
            </w:tcPrChange>
          </w:tcPr>
          <w:p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програмата:</w:t>
            </w:r>
          </w:p>
          <w:p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4" w:author="Ralitsa Vasileva" w:date="2020-05-12T12:19:00Z">
          <w:tblPr>
            <w:tblStyle w:val="TableGrid"/>
            <w:tblW w:w="9781" w:type="dxa"/>
            <w:tblInd w:w="-34" w:type="dxa"/>
            <w:tblLook w:val="04A0" w:firstRow="1" w:lastRow="0" w:firstColumn="1" w:lastColumn="0" w:noHBand="0" w:noVBand="1"/>
          </w:tblPr>
        </w:tblPrChange>
      </w:tblPr>
      <w:tblGrid>
        <w:gridCol w:w="10632"/>
        <w:tblGridChange w:id="5">
          <w:tblGrid>
            <w:gridCol w:w="9781"/>
          </w:tblGrid>
        </w:tblGridChange>
      </w:tblGrid>
      <w:tr w:rsidR="00A650CA" w:rsidRPr="00F43DD7" w:rsidTr="004B062E">
        <w:tc>
          <w:tcPr>
            <w:tcW w:w="10632" w:type="dxa"/>
            <w:tcPrChange w:id="6" w:author="Ralitsa Vasileva" w:date="2020-05-12T12:19:00Z">
              <w:tcPr>
                <w:tcW w:w="9781" w:type="dxa"/>
              </w:tcPr>
            </w:tcPrChange>
          </w:tcPr>
          <w:p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7" w:author="Ralitsa Vasileva" w:date="2020-05-12T12:19:00Z">
          <w:tblPr>
            <w:tblStyle w:val="TableGrid"/>
            <w:tblW w:w="9781" w:type="dxa"/>
            <w:tblInd w:w="-34" w:type="dxa"/>
            <w:tblLook w:val="04A0" w:firstRow="1" w:lastRow="0" w:firstColumn="1" w:lastColumn="0" w:noHBand="0" w:noVBand="1"/>
          </w:tblPr>
        </w:tblPrChange>
      </w:tblPr>
      <w:tblGrid>
        <w:gridCol w:w="10632"/>
        <w:tblGridChange w:id="8">
          <w:tblGrid>
            <w:gridCol w:w="9781"/>
          </w:tblGrid>
        </w:tblGridChange>
      </w:tblGrid>
      <w:tr w:rsidR="00A650CA" w:rsidRPr="00F43DD7" w:rsidTr="004B062E">
        <w:tc>
          <w:tcPr>
            <w:tcW w:w="10632" w:type="dxa"/>
            <w:tcPrChange w:id="9" w:author="Ralitsa Vasileva" w:date="2020-05-12T12:19:00Z">
              <w:tcPr>
                <w:tcW w:w="9781" w:type="dxa"/>
              </w:tcPr>
            </w:tcPrChange>
          </w:tcPr>
          <w:p w:rsidR="00A650CA" w:rsidRPr="00F43DD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rsidR="00A650CA" w:rsidRPr="00F43DD7" w:rsidRDefault="00CA527C" w:rsidP="00876943">
            <w:pPr>
              <w:pStyle w:val="ListParagraph"/>
              <w:tabs>
                <w:tab w:val="left" w:pos="0"/>
                <w:tab w:val="left" w:pos="142"/>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Подбор на проектни предложения </w:t>
            </w:r>
            <w:r w:rsidR="0071050B">
              <w:rPr>
                <w:rFonts w:ascii="Times New Roman" w:hAnsi="Times New Roman" w:cs="Times New Roman"/>
                <w:sz w:val="24"/>
                <w:szCs w:val="24"/>
              </w:rPr>
              <w:t xml:space="preserve">за подготвителни дейности за </w:t>
            </w:r>
            <w:proofErr w:type="spellStart"/>
            <w:r w:rsidR="0071050B">
              <w:rPr>
                <w:rFonts w:ascii="Times New Roman" w:hAnsi="Times New Roman" w:cs="Times New Roman"/>
                <w:sz w:val="24"/>
                <w:szCs w:val="24"/>
              </w:rPr>
              <w:t>вътрешнотериториално</w:t>
            </w:r>
            <w:proofErr w:type="spellEnd"/>
            <w:r w:rsidR="0071050B">
              <w:rPr>
                <w:rFonts w:ascii="Times New Roman" w:hAnsi="Times New Roman" w:cs="Times New Roman"/>
                <w:sz w:val="24"/>
                <w:szCs w:val="24"/>
              </w:rPr>
              <w:t xml:space="preserve"> и транснационално сътрудничество </w:t>
            </w:r>
            <w:r>
              <w:rPr>
                <w:rFonts w:ascii="Times New Roman" w:hAnsi="Times New Roman" w:cs="Times New Roman"/>
                <w:sz w:val="24"/>
                <w:szCs w:val="24"/>
              </w:rPr>
              <w:t xml:space="preserve">по </w:t>
            </w:r>
            <w:proofErr w:type="spellStart"/>
            <w:r>
              <w:rPr>
                <w:rFonts w:ascii="Times New Roman" w:hAnsi="Times New Roman" w:cs="Times New Roman"/>
                <w:sz w:val="24"/>
                <w:szCs w:val="24"/>
              </w:rPr>
              <w:t>п</w:t>
            </w:r>
            <w:r w:rsidR="00A650CA" w:rsidRPr="00F43DD7">
              <w:rPr>
                <w:rFonts w:ascii="Times New Roman" w:hAnsi="Times New Roman" w:cs="Times New Roman"/>
                <w:sz w:val="24"/>
                <w:szCs w:val="24"/>
              </w:rPr>
              <w:t>одмярка</w:t>
            </w:r>
            <w:proofErr w:type="spellEnd"/>
            <w:r w:rsidR="00A650CA" w:rsidRPr="00F43DD7">
              <w:rPr>
                <w:rFonts w:ascii="Times New Roman" w:hAnsi="Times New Roman" w:cs="Times New Roman"/>
                <w:sz w:val="24"/>
                <w:szCs w:val="24"/>
              </w:rPr>
              <w:t xml:space="preserve"> 19.</w:t>
            </w:r>
            <w:r w:rsidR="00EE2508" w:rsidRPr="00F43DD7">
              <w:rPr>
                <w:rFonts w:ascii="Times New Roman" w:hAnsi="Times New Roman" w:cs="Times New Roman"/>
                <w:sz w:val="24"/>
                <w:szCs w:val="24"/>
              </w:rPr>
              <w:t>3</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w:t>
            </w:r>
            <w:proofErr w:type="spellStart"/>
            <w:r>
              <w:rPr>
                <w:rFonts w:ascii="Times New Roman" w:hAnsi="Times New Roman" w:cs="Times New Roman"/>
                <w:sz w:val="24"/>
                <w:szCs w:val="24"/>
              </w:rPr>
              <w:t>от</w:t>
            </w:r>
            <w:r w:rsidR="00A650CA" w:rsidRPr="00F43DD7">
              <w:rPr>
                <w:rFonts w:ascii="Times New Roman" w:hAnsi="Times New Roman" w:cs="Times New Roman"/>
                <w:sz w:val="24"/>
                <w:szCs w:val="24"/>
              </w:rPr>
              <w:t>мярка</w:t>
            </w:r>
            <w:proofErr w:type="spellEnd"/>
            <w:r w:rsidR="00A650CA" w:rsidRPr="00F43DD7">
              <w:rPr>
                <w:rFonts w:ascii="Times New Roman" w:hAnsi="Times New Roman" w:cs="Times New Roman"/>
                <w:sz w:val="24"/>
                <w:szCs w:val="24"/>
              </w:rPr>
              <w:t xml:space="preserve"> 19 „Водено от общностите местно развитие” от </w:t>
            </w:r>
            <w:r>
              <w:rPr>
                <w:rFonts w:ascii="Times New Roman" w:hAnsi="Times New Roman" w:cs="Times New Roman"/>
                <w:sz w:val="24"/>
                <w:szCs w:val="24"/>
              </w:rPr>
              <w:t>ПРСР 2014 - 2020 г</w:t>
            </w:r>
            <w:r w:rsidR="00A650CA" w:rsidRPr="00F43DD7">
              <w:rPr>
                <w:rFonts w:ascii="Times New Roman" w:hAnsi="Times New Roman" w:cs="Times New Roman"/>
                <w:sz w:val="24"/>
                <w:szCs w:val="24"/>
              </w:rPr>
              <w:t>.</w:t>
            </w:r>
          </w:p>
        </w:tc>
      </w:tr>
    </w:tbl>
    <w:p w:rsidR="00A650CA" w:rsidRPr="00F43DD7" w:rsidRDefault="00A650CA" w:rsidP="00A43A7C">
      <w:pPr>
        <w:pStyle w:val="ListParagraph"/>
        <w:tabs>
          <w:tab w:val="left" w:pos="0"/>
          <w:tab w:val="left" w:pos="142"/>
        </w:tabs>
        <w:spacing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10" w:author="Ralitsa Vasileva" w:date="2020-05-12T12:19:00Z">
          <w:tblPr>
            <w:tblStyle w:val="TableGrid"/>
            <w:tblW w:w="9781" w:type="dxa"/>
            <w:tblInd w:w="-34" w:type="dxa"/>
            <w:tblLook w:val="04A0" w:firstRow="1" w:lastRow="0" w:firstColumn="1" w:lastColumn="0" w:noHBand="0" w:noVBand="1"/>
          </w:tblPr>
        </w:tblPrChange>
      </w:tblPr>
      <w:tblGrid>
        <w:gridCol w:w="10632"/>
        <w:tblGridChange w:id="11">
          <w:tblGrid>
            <w:gridCol w:w="9781"/>
          </w:tblGrid>
        </w:tblGridChange>
      </w:tblGrid>
      <w:tr w:rsidR="00A650CA" w:rsidRPr="00EB65D3" w:rsidTr="004B062E">
        <w:tc>
          <w:tcPr>
            <w:tcW w:w="10632" w:type="dxa"/>
            <w:tcPrChange w:id="12" w:author="Ralitsa Vasileva" w:date="2020-05-12T12:19:00Z">
              <w:tcPr>
                <w:tcW w:w="9781" w:type="dxa"/>
              </w:tcPr>
            </w:tcPrChange>
          </w:tcPr>
          <w:p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rsidR="00A650CA" w:rsidRPr="00113147"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1 </w:t>
            </w:r>
            <w:r w:rsidR="00D815DD">
              <w:rPr>
                <w:rFonts w:ascii="Times New Roman" w:hAnsi="Times New Roman" w:cs="Times New Roman"/>
                <w:sz w:val="24"/>
                <w:szCs w:val="24"/>
              </w:rPr>
              <w:t>„</w:t>
            </w:r>
            <w:r w:rsidRPr="00C717C7">
              <w:rPr>
                <w:rFonts w:ascii="Times New Roman" w:hAnsi="Times New Roman" w:cs="Times New Roman"/>
                <w:sz w:val="24"/>
                <w:szCs w:val="24"/>
              </w:rPr>
              <w:t>Област на интервенция</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097 </w:t>
            </w:r>
            <w:r w:rsidR="00D815DD">
              <w:rPr>
                <w:rFonts w:ascii="Times New Roman" w:hAnsi="Times New Roman" w:cs="Times New Roman"/>
                <w:sz w:val="24"/>
                <w:szCs w:val="24"/>
              </w:rPr>
              <w:t>„</w:t>
            </w:r>
            <w:r w:rsidRPr="00C717C7">
              <w:rPr>
                <w:rFonts w:ascii="Times New Roman" w:hAnsi="Times New Roman" w:cs="Times New Roman"/>
                <w:sz w:val="24"/>
                <w:szCs w:val="24"/>
              </w:rPr>
              <w:t>Инициативи за воденото от общностите местно развитие в градски и селски райони</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A650CA" w:rsidRPr="00C717C7"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2 </w:t>
            </w:r>
            <w:r w:rsidR="00D815DD">
              <w:rPr>
                <w:rFonts w:ascii="Times New Roman" w:hAnsi="Times New Roman" w:cs="Times New Roman"/>
                <w:sz w:val="24"/>
                <w:szCs w:val="24"/>
              </w:rPr>
              <w:t>„</w:t>
            </w:r>
            <w:r w:rsidRPr="00C717C7">
              <w:rPr>
                <w:rFonts w:ascii="Times New Roman" w:hAnsi="Times New Roman" w:cs="Times New Roman"/>
                <w:sz w:val="24"/>
                <w:szCs w:val="24"/>
              </w:rPr>
              <w:t>Форма на финансиране</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01 </w:t>
            </w:r>
            <w:r w:rsidR="00D815DD">
              <w:rPr>
                <w:rFonts w:ascii="Times New Roman" w:hAnsi="Times New Roman" w:cs="Times New Roman"/>
                <w:sz w:val="24"/>
                <w:szCs w:val="24"/>
              </w:rPr>
              <w:t>„</w:t>
            </w:r>
            <w:r w:rsidRPr="00C717C7">
              <w:rPr>
                <w:rFonts w:ascii="Times New Roman" w:hAnsi="Times New Roman" w:cs="Times New Roman"/>
                <w:sz w:val="24"/>
                <w:szCs w:val="24"/>
              </w:rPr>
              <w:t>Безвъзмездни средства</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A650CA" w:rsidRPr="00C717C7"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3 </w:t>
            </w:r>
            <w:r w:rsidR="00D815DD">
              <w:rPr>
                <w:rFonts w:ascii="Times New Roman" w:hAnsi="Times New Roman" w:cs="Times New Roman"/>
                <w:sz w:val="24"/>
                <w:szCs w:val="24"/>
              </w:rPr>
              <w:t>„</w:t>
            </w:r>
            <w:r w:rsidR="007B64A8">
              <w:rPr>
                <w:rFonts w:ascii="Times New Roman" w:hAnsi="Times New Roman" w:cs="Times New Roman"/>
                <w:sz w:val="24"/>
                <w:szCs w:val="24"/>
              </w:rPr>
              <w:t>Вид</w:t>
            </w:r>
            <w:r w:rsidRPr="00C717C7">
              <w:rPr>
                <w:rFonts w:ascii="Times New Roman" w:hAnsi="Times New Roman" w:cs="Times New Roman"/>
                <w:sz w:val="24"/>
                <w:szCs w:val="24"/>
              </w:rPr>
              <w:t>на територията</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 07 </w:t>
            </w:r>
            <w:r w:rsidR="00D815DD">
              <w:rPr>
                <w:rFonts w:ascii="Times New Roman" w:hAnsi="Times New Roman" w:cs="Times New Roman"/>
                <w:sz w:val="24"/>
                <w:szCs w:val="24"/>
              </w:rPr>
              <w:t>„</w:t>
            </w:r>
            <w:r w:rsidRPr="00C717C7">
              <w:rPr>
                <w:rFonts w:ascii="Times New Roman" w:hAnsi="Times New Roman" w:cs="Times New Roman"/>
                <w:sz w:val="24"/>
                <w:szCs w:val="24"/>
              </w:rPr>
              <w:t>Не се прилага</w:t>
            </w:r>
            <w:r w:rsidR="00D815DD">
              <w:rPr>
                <w:rFonts w:ascii="Times New Roman" w:hAnsi="Times New Roman" w:cs="Times New Roman"/>
                <w:sz w:val="24"/>
                <w:szCs w:val="24"/>
              </w:rPr>
              <w:t>“</w:t>
            </w:r>
            <w:r w:rsidR="00113147">
              <w:rPr>
                <w:rFonts w:ascii="Times New Roman" w:hAnsi="Times New Roman" w:cs="Times New Roman"/>
                <w:sz w:val="24"/>
                <w:szCs w:val="24"/>
              </w:rPr>
              <w:t>;</w:t>
            </w:r>
          </w:p>
          <w:p w:rsidR="00D815DD" w:rsidRDefault="00A650CA"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sidR="00D815DD">
              <w:rPr>
                <w:rFonts w:ascii="Times New Roman" w:hAnsi="Times New Roman" w:cs="Times New Roman"/>
                <w:sz w:val="24"/>
                <w:szCs w:val="24"/>
              </w:rPr>
              <w:t>0</w:t>
            </w:r>
            <w:r w:rsidRPr="00C717C7">
              <w:rPr>
                <w:rFonts w:ascii="Times New Roman" w:hAnsi="Times New Roman" w:cs="Times New Roman"/>
                <w:sz w:val="24"/>
                <w:szCs w:val="24"/>
              </w:rPr>
              <w:t xml:space="preserve">4 </w:t>
            </w:r>
            <w:r w:rsidR="00D815DD">
              <w:rPr>
                <w:rFonts w:ascii="Times New Roman" w:hAnsi="Times New Roman" w:cs="Times New Roman"/>
                <w:sz w:val="24"/>
                <w:szCs w:val="24"/>
              </w:rPr>
              <w:t>„</w:t>
            </w:r>
            <w:r w:rsidRPr="00C717C7">
              <w:rPr>
                <w:rFonts w:ascii="Times New Roman" w:hAnsi="Times New Roman" w:cs="Times New Roman"/>
                <w:sz w:val="24"/>
                <w:szCs w:val="24"/>
              </w:rPr>
              <w:t>Механизми за териториално изпълнение</w:t>
            </w:r>
            <w:r w:rsidR="00D815DD">
              <w:rPr>
                <w:rFonts w:ascii="Times New Roman" w:hAnsi="Times New Roman" w:cs="Times New Roman"/>
                <w:sz w:val="24"/>
                <w:szCs w:val="24"/>
              </w:rPr>
              <w:t>“ -</w:t>
            </w:r>
            <w:r w:rsidRPr="00C717C7">
              <w:rPr>
                <w:rFonts w:ascii="Times New Roman" w:hAnsi="Times New Roman" w:cs="Times New Roman"/>
                <w:sz w:val="24"/>
                <w:szCs w:val="24"/>
              </w:rPr>
              <w:t xml:space="preserve">06 </w:t>
            </w:r>
            <w:r w:rsidR="00D815DD">
              <w:rPr>
                <w:rFonts w:ascii="Times New Roman" w:hAnsi="Times New Roman" w:cs="Times New Roman"/>
                <w:sz w:val="24"/>
                <w:szCs w:val="24"/>
              </w:rPr>
              <w:t>„</w:t>
            </w:r>
            <w:r w:rsidRPr="00C717C7">
              <w:rPr>
                <w:rFonts w:ascii="Times New Roman" w:hAnsi="Times New Roman" w:cs="Times New Roman"/>
                <w:sz w:val="24"/>
                <w:szCs w:val="24"/>
              </w:rPr>
              <w:t>Инициативи за воден</w:t>
            </w:r>
            <w:r w:rsidR="00113147">
              <w:rPr>
                <w:rFonts w:ascii="Times New Roman" w:hAnsi="Times New Roman" w:cs="Times New Roman"/>
                <w:sz w:val="24"/>
                <w:szCs w:val="24"/>
              </w:rPr>
              <w:t>о от общностите местно развитие</w:t>
            </w:r>
            <w:r w:rsidR="00D815DD">
              <w:rPr>
                <w:rFonts w:ascii="Times New Roman" w:hAnsi="Times New Roman" w:cs="Times New Roman"/>
                <w:sz w:val="24"/>
                <w:szCs w:val="24"/>
              </w:rPr>
              <w:t>“;</w:t>
            </w:r>
          </w:p>
          <w:p w:rsidR="00D815DD"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Измерение 05 „Тематична цел (ЕФРР и </w:t>
            </w:r>
            <w:proofErr w:type="spellStart"/>
            <w:r>
              <w:rPr>
                <w:rFonts w:ascii="Times New Roman" w:hAnsi="Times New Roman" w:cs="Times New Roman"/>
                <w:sz w:val="24"/>
                <w:szCs w:val="24"/>
              </w:rPr>
              <w:t>Кохезионен</w:t>
            </w:r>
            <w:proofErr w:type="spellEnd"/>
            <w:r>
              <w:rPr>
                <w:rFonts w:ascii="Times New Roman" w:hAnsi="Times New Roman" w:cs="Times New Roman"/>
                <w:sz w:val="24"/>
                <w:szCs w:val="24"/>
              </w:rPr>
              <w:t xml:space="preserve"> фонд)“ – 12 „Не се прилага“;</w:t>
            </w:r>
          </w:p>
          <w:p w:rsidR="00D815DD"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Измерение 06 „Вторична тема на ЕСФ“ – 08 „Не се прилага“;</w:t>
            </w:r>
          </w:p>
          <w:p w:rsidR="00A650CA" w:rsidRPr="009B380A"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lang w:val="ru-RU"/>
              </w:rPr>
            </w:pPr>
            <w:r>
              <w:rPr>
                <w:rFonts w:ascii="Times New Roman" w:hAnsi="Times New Roman" w:cs="Times New Roman"/>
                <w:sz w:val="24"/>
                <w:szCs w:val="24"/>
              </w:rPr>
              <w:t>Измерение 07 „Икономическа дейност“ – 25 „Не се прилага“.</w:t>
            </w:r>
          </w:p>
          <w:p w:rsidR="00113147" w:rsidRPr="009B380A" w:rsidRDefault="00113147" w:rsidP="00113147">
            <w:pPr>
              <w:pStyle w:val="ListParagraph"/>
              <w:tabs>
                <w:tab w:val="left" w:pos="0"/>
                <w:tab w:val="left" w:pos="142"/>
              </w:tabs>
              <w:spacing w:after="200" w:line="276" w:lineRule="auto"/>
              <w:ind w:left="0"/>
              <w:jc w:val="both"/>
              <w:rPr>
                <w:rFonts w:ascii="Times New Roman" w:hAnsi="Times New Roman" w:cs="Times New Roman"/>
                <w:sz w:val="24"/>
                <w:szCs w:val="24"/>
                <w:lang w:val="ru-RU"/>
              </w:rPr>
            </w:pPr>
          </w:p>
        </w:tc>
      </w:tr>
    </w:tbl>
    <w:p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13" w:author="Ralitsa Vasileva" w:date="2020-05-12T12:19:00Z">
          <w:tblPr>
            <w:tblStyle w:val="TableGrid"/>
            <w:tblW w:w="9781" w:type="dxa"/>
            <w:tblInd w:w="-34" w:type="dxa"/>
            <w:tblLook w:val="04A0" w:firstRow="1" w:lastRow="0" w:firstColumn="1" w:lastColumn="0" w:noHBand="0" w:noVBand="1"/>
          </w:tblPr>
        </w:tblPrChange>
      </w:tblPr>
      <w:tblGrid>
        <w:gridCol w:w="10632"/>
        <w:tblGridChange w:id="14">
          <w:tblGrid>
            <w:gridCol w:w="9781"/>
          </w:tblGrid>
        </w:tblGridChange>
      </w:tblGrid>
      <w:tr w:rsidR="00A650CA" w:rsidRPr="00F43DD7" w:rsidTr="004B062E">
        <w:tc>
          <w:tcPr>
            <w:tcW w:w="10632" w:type="dxa"/>
            <w:tcPrChange w:id="15" w:author="Ralitsa Vasileva" w:date="2020-05-12T12:19:00Z">
              <w:tcPr>
                <w:tcW w:w="9781" w:type="dxa"/>
              </w:tcPr>
            </w:tcPrChange>
          </w:tcPr>
          <w:p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rsidR="00A60A6A" w:rsidRPr="00EB65D3" w:rsidRDefault="00A60A6A" w:rsidP="00A43A7C">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подготвителни дейности за </w:t>
            </w:r>
            <w:proofErr w:type="spellStart"/>
            <w:r w:rsidRPr="00EB65D3">
              <w:rPr>
                <w:rFonts w:ascii="Times New Roman" w:hAnsi="Times New Roman" w:cs="Times New Roman"/>
                <w:sz w:val="24"/>
                <w:szCs w:val="24"/>
                <w:shd w:val="clear" w:color="auto" w:fill="FEFEFE"/>
              </w:rPr>
              <w:t>вътрешнотериториално</w:t>
            </w:r>
            <w:proofErr w:type="spellEnd"/>
            <w:r w:rsidRPr="00EB65D3">
              <w:rPr>
                <w:rFonts w:ascii="Times New Roman" w:hAnsi="Times New Roman" w:cs="Times New Roman"/>
                <w:sz w:val="24"/>
                <w:szCs w:val="24"/>
                <w:shd w:val="clear" w:color="auto" w:fill="FEFEFE"/>
              </w:rPr>
              <w:t xml:space="preserve"> сътрудничество се изпълняват на територията на действие на </w:t>
            </w:r>
            <w:r w:rsidR="0071050B">
              <w:rPr>
                <w:rFonts w:ascii="Times New Roman" w:hAnsi="Times New Roman" w:cs="Times New Roman"/>
                <w:sz w:val="24"/>
                <w:szCs w:val="24"/>
                <w:shd w:val="clear" w:color="auto" w:fill="FEFEFE"/>
              </w:rPr>
              <w:t xml:space="preserve">бенефициента и на </w:t>
            </w:r>
            <w:r w:rsidRPr="00EB65D3">
              <w:rPr>
                <w:rFonts w:ascii="Times New Roman" w:hAnsi="Times New Roman" w:cs="Times New Roman"/>
                <w:sz w:val="24"/>
                <w:szCs w:val="24"/>
                <w:shd w:val="clear" w:color="auto" w:fill="FEFEFE"/>
              </w:rPr>
              <w:t>потенциалните партньори</w:t>
            </w:r>
            <w:r w:rsidR="0071050B">
              <w:rPr>
                <w:rFonts w:ascii="Times New Roman" w:hAnsi="Times New Roman" w:cs="Times New Roman"/>
                <w:sz w:val="24"/>
                <w:szCs w:val="24"/>
                <w:shd w:val="clear" w:color="auto" w:fill="FEFEFE"/>
              </w:rPr>
              <w:t>.</w:t>
            </w:r>
          </w:p>
          <w:p w:rsidR="00A650CA" w:rsidRPr="00F43DD7" w:rsidRDefault="00A60A6A" w:rsidP="0071050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подготвителни дейности за транснационално сътрудничество се изпълняват </w:t>
            </w:r>
            <w:r w:rsidR="00C717C7">
              <w:rPr>
                <w:rFonts w:ascii="Times New Roman" w:hAnsi="Times New Roman" w:cs="Times New Roman"/>
                <w:sz w:val="24"/>
                <w:szCs w:val="24"/>
                <w:shd w:val="clear" w:color="auto" w:fill="FEFEFE"/>
              </w:rPr>
              <w:t>както</w:t>
            </w:r>
            <w:r w:rsidRPr="00EB65D3">
              <w:rPr>
                <w:rFonts w:ascii="Times New Roman" w:hAnsi="Times New Roman" w:cs="Times New Roman"/>
                <w:sz w:val="24"/>
                <w:szCs w:val="24"/>
                <w:shd w:val="clear" w:color="auto" w:fill="FEFEFE"/>
              </w:rPr>
              <w:t xml:space="preserve"> на територията на действие на </w:t>
            </w:r>
            <w:r w:rsidR="0071050B" w:rsidRPr="00EB65D3">
              <w:rPr>
                <w:rFonts w:ascii="Times New Roman" w:hAnsi="Times New Roman" w:cs="Times New Roman"/>
                <w:sz w:val="24"/>
                <w:szCs w:val="24"/>
                <w:shd w:val="clear" w:color="auto" w:fill="FEFEFE"/>
              </w:rPr>
              <w:t>бенефициент</w:t>
            </w:r>
            <w:r w:rsidR="0071050B">
              <w:rPr>
                <w:rFonts w:ascii="Times New Roman" w:hAnsi="Times New Roman" w:cs="Times New Roman"/>
                <w:sz w:val="24"/>
                <w:szCs w:val="24"/>
                <w:shd w:val="clear" w:color="auto" w:fill="FEFEFE"/>
              </w:rPr>
              <w:t>а</w:t>
            </w:r>
            <w:r w:rsidRPr="00EB65D3">
              <w:rPr>
                <w:rFonts w:ascii="Times New Roman" w:hAnsi="Times New Roman" w:cs="Times New Roman"/>
                <w:sz w:val="24"/>
                <w:szCs w:val="24"/>
                <w:shd w:val="clear" w:color="auto" w:fill="FEFEFE"/>
              </w:rPr>
              <w:t xml:space="preserve">– </w:t>
            </w:r>
            <w:r w:rsidR="0071050B" w:rsidRPr="00EB65D3">
              <w:rPr>
                <w:rFonts w:ascii="Times New Roman" w:hAnsi="Times New Roman" w:cs="Times New Roman"/>
                <w:sz w:val="24"/>
                <w:szCs w:val="24"/>
                <w:shd w:val="clear" w:color="auto" w:fill="FEFEFE"/>
              </w:rPr>
              <w:t>местн</w:t>
            </w:r>
            <w:r w:rsidR="0071050B">
              <w:rPr>
                <w:rFonts w:ascii="Times New Roman" w:hAnsi="Times New Roman" w:cs="Times New Roman"/>
                <w:sz w:val="24"/>
                <w:szCs w:val="24"/>
                <w:shd w:val="clear" w:color="auto" w:fill="FEFEFE"/>
              </w:rPr>
              <w:t>а</w:t>
            </w:r>
            <w:r w:rsidR="0071050B" w:rsidRPr="00EB65D3">
              <w:rPr>
                <w:rFonts w:ascii="Times New Roman" w:hAnsi="Times New Roman" w:cs="Times New Roman"/>
                <w:sz w:val="24"/>
                <w:szCs w:val="24"/>
                <w:shd w:val="clear" w:color="auto" w:fill="FEFEFE"/>
              </w:rPr>
              <w:t xml:space="preserve"> инициативн</w:t>
            </w:r>
            <w:r w:rsidR="0071050B">
              <w:rPr>
                <w:rFonts w:ascii="Times New Roman" w:hAnsi="Times New Roman" w:cs="Times New Roman"/>
                <w:sz w:val="24"/>
                <w:szCs w:val="24"/>
                <w:shd w:val="clear" w:color="auto" w:fill="FEFEFE"/>
              </w:rPr>
              <w:t>а</w:t>
            </w:r>
            <w:r w:rsidR="0071050B" w:rsidRPr="00EB65D3">
              <w:rPr>
                <w:rFonts w:ascii="Times New Roman" w:hAnsi="Times New Roman" w:cs="Times New Roman"/>
                <w:sz w:val="24"/>
                <w:szCs w:val="24"/>
                <w:shd w:val="clear" w:color="auto" w:fill="FEFEFE"/>
              </w:rPr>
              <w:t xml:space="preserve"> </w:t>
            </w:r>
            <w:proofErr w:type="spellStart"/>
            <w:r w:rsidR="0071050B" w:rsidRPr="00EB65D3">
              <w:rPr>
                <w:rFonts w:ascii="Times New Roman" w:hAnsi="Times New Roman" w:cs="Times New Roman"/>
                <w:sz w:val="24"/>
                <w:szCs w:val="24"/>
                <w:shd w:val="clear" w:color="auto" w:fill="FEFEFE"/>
              </w:rPr>
              <w:t>груп</w:t>
            </w:r>
            <w:r w:rsidR="0071050B">
              <w:rPr>
                <w:rFonts w:ascii="Times New Roman" w:hAnsi="Times New Roman" w:cs="Times New Roman"/>
                <w:sz w:val="24"/>
                <w:szCs w:val="24"/>
                <w:shd w:val="clear" w:color="auto" w:fill="FEFEFE"/>
              </w:rPr>
              <w:t>а</w:t>
            </w:r>
            <w:r w:rsidRPr="00EB65D3">
              <w:rPr>
                <w:rFonts w:ascii="Times New Roman" w:hAnsi="Times New Roman" w:cs="Times New Roman"/>
                <w:sz w:val="24"/>
                <w:szCs w:val="24"/>
                <w:shd w:val="clear" w:color="auto" w:fill="FEFEFE"/>
              </w:rPr>
              <w:t>от</w:t>
            </w:r>
            <w:proofErr w:type="spellEnd"/>
            <w:r w:rsidRPr="00EB65D3">
              <w:rPr>
                <w:rFonts w:ascii="Times New Roman" w:hAnsi="Times New Roman" w:cs="Times New Roman"/>
                <w:sz w:val="24"/>
                <w:szCs w:val="24"/>
                <w:shd w:val="clear" w:color="auto" w:fill="FEFEFE"/>
              </w:rPr>
              <w:t xml:space="preserve"> Република България, така и на територията на действие на потенциалните партньори– </w:t>
            </w:r>
            <w:r w:rsidR="00C717C7">
              <w:rPr>
                <w:rFonts w:ascii="Times New Roman" w:hAnsi="Times New Roman" w:cs="Times New Roman"/>
                <w:sz w:val="24"/>
                <w:szCs w:val="24"/>
                <w:shd w:val="clear" w:color="auto" w:fill="FEFEFE"/>
              </w:rPr>
              <w:t>на територията на</w:t>
            </w:r>
            <w:r w:rsidRPr="00EB65D3">
              <w:rPr>
                <w:rFonts w:ascii="Times New Roman" w:hAnsi="Times New Roman" w:cs="Times New Roman"/>
                <w:sz w:val="24"/>
                <w:szCs w:val="24"/>
                <w:shd w:val="clear" w:color="auto" w:fill="FEFEFE"/>
              </w:rPr>
              <w:t xml:space="preserve"> страни от и извън Европейския съюз.</w:t>
            </w:r>
          </w:p>
        </w:tc>
      </w:tr>
    </w:tbl>
    <w:p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16" w:author="Ralitsa Vasileva" w:date="2020-05-12T12:19:00Z">
          <w:tblPr>
            <w:tblStyle w:val="TableGrid"/>
            <w:tblW w:w="9781" w:type="dxa"/>
            <w:tblInd w:w="-34" w:type="dxa"/>
            <w:tblLook w:val="04A0" w:firstRow="1" w:lastRow="0" w:firstColumn="1" w:lastColumn="0" w:noHBand="0" w:noVBand="1"/>
          </w:tblPr>
        </w:tblPrChange>
      </w:tblPr>
      <w:tblGrid>
        <w:gridCol w:w="10632"/>
        <w:tblGridChange w:id="17">
          <w:tblGrid>
            <w:gridCol w:w="9781"/>
          </w:tblGrid>
        </w:tblGridChange>
      </w:tblGrid>
      <w:tr w:rsidR="00A650CA" w:rsidRPr="00EB65D3" w:rsidTr="004B062E">
        <w:tc>
          <w:tcPr>
            <w:tcW w:w="10632" w:type="dxa"/>
            <w:tcPrChange w:id="18" w:author="Ralitsa Vasileva" w:date="2020-05-12T12:19:00Z">
              <w:tcPr>
                <w:tcW w:w="9781" w:type="dxa"/>
              </w:tcPr>
            </w:tcPrChange>
          </w:tcPr>
          <w:p w:rsidR="000E7317" w:rsidRPr="00EB65D3" w:rsidRDefault="00A650CA" w:rsidP="00286E74">
            <w:pPr>
              <w:pStyle w:val="ListParagraph"/>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Подпомагането по процедурата е насочено към </w:t>
            </w:r>
            <w:r w:rsidR="003000F1">
              <w:rPr>
                <w:rFonts w:ascii="Times New Roman" w:hAnsi="Times New Roman" w:cs="Times New Roman"/>
                <w:sz w:val="24"/>
                <w:szCs w:val="24"/>
                <w:shd w:val="clear" w:color="auto" w:fill="FEFEFE"/>
              </w:rPr>
              <w:t xml:space="preserve">подготовка за </w:t>
            </w:r>
            <w:r w:rsidRPr="00EB65D3">
              <w:rPr>
                <w:rFonts w:ascii="Times New Roman" w:hAnsi="Times New Roman" w:cs="Times New Roman"/>
                <w:sz w:val="24"/>
                <w:szCs w:val="24"/>
                <w:shd w:val="clear" w:color="auto" w:fill="FEFEFE"/>
              </w:rPr>
              <w:t xml:space="preserve">постигане на целите на </w:t>
            </w:r>
            <w:proofErr w:type="spellStart"/>
            <w:r w:rsidRPr="00EB65D3">
              <w:rPr>
                <w:rFonts w:ascii="Times New Roman" w:hAnsi="Times New Roman" w:cs="Times New Roman"/>
                <w:sz w:val="24"/>
                <w:szCs w:val="24"/>
                <w:shd w:val="clear" w:color="auto" w:fill="FEFEFE"/>
              </w:rPr>
              <w:t>подмярка</w:t>
            </w:r>
            <w:proofErr w:type="spellEnd"/>
            <w:r w:rsidRPr="00EB65D3">
              <w:rPr>
                <w:rFonts w:ascii="Times New Roman" w:hAnsi="Times New Roman" w:cs="Times New Roman"/>
                <w:sz w:val="24"/>
                <w:szCs w:val="24"/>
                <w:shd w:val="clear" w:color="auto" w:fill="FEFEFE"/>
              </w:rPr>
              <w:t xml:space="preserve"> 19.3 „Подготовка и изпълнение на дейности за сътрудничество на местни инициативни групи“ от мярка 19 „Водено от общностите местно развитие“ от ПРСР 2014-2020 г., които водят до осигуряване на принос в развитието на съответния селски район на действие на МИГ. </w:t>
            </w:r>
          </w:p>
          <w:p w:rsidR="00EB22B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Подпомагането по процедурата цели:</w:t>
            </w:r>
          </w:p>
          <w:p w:rsidR="00735776" w:rsidRPr="00EB65D3" w:rsidRDefault="00735776" w:rsidP="00A43A7C">
            <w:pPr>
              <w:tabs>
                <w:tab w:val="left" w:pos="0"/>
                <w:tab w:val="left" w:pos="142"/>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 xml:space="preserve">Подготовка и разработване на проекти за </w:t>
            </w:r>
            <w:proofErr w:type="spellStart"/>
            <w:r>
              <w:rPr>
                <w:rFonts w:ascii="Times New Roman" w:hAnsi="Times New Roman" w:cs="Times New Roman"/>
                <w:sz w:val="24"/>
                <w:szCs w:val="24"/>
                <w:shd w:val="clear" w:color="auto" w:fill="FEFEFE"/>
              </w:rPr>
              <w:t>вътрешнотериториално</w:t>
            </w:r>
            <w:proofErr w:type="spellEnd"/>
            <w:r>
              <w:rPr>
                <w:rFonts w:ascii="Times New Roman" w:hAnsi="Times New Roman" w:cs="Times New Roman"/>
                <w:sz w:val="24"/>
                <w:szCs w:val="24"/>
                <w:shd w:val="clear" w:color="auto" w:fill="FEFEFE"/>
              </w:rPr>
              <w:t xml:space="preserve"> и транснационално сътрудничество.</w:t>
            </w:r>
          </w:p>
          <w:p w:rsidR="00EB22B3" w:rsidRPr="00EB65D3" w:rsidRDefault="00EB22B3"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EB65D3">
              <w:rPr>
                <w:rFonts w:ascii="Times New Roman" w:eastAsia="Times New Roman" w:hAnsi="Times New Roman" w:cs="Times New Roman"/>
                <w:sz w:val="24"/>
                <w:szCs w:val="24"/>
                <w:shd w:val="clear" w:color="auto" w:fill="FEFEFE"/>
                <w:lang w:eastAsia="bg-BG"/>
              </w:rPr>
              <w:t>Проект</w:t>
            </w:r>
            <w:r w:rsidR="0038690F">
              <w:rPr>
                <w:rFonts w:ascii="Times New Roman" w:eastAsia="Times New Roman" w:hAnsi="Times New Roman" w:cs="Times New Roman"/>
                <w:sz w:val="24"/>
                <w:szCs w:val="24"/>
                <w:shd w:val="clear" w:color="auto" w:fill="FEFEFE"/>
                <w:lang w:eastAsia="bg-BG"/>
              </w:rPr>
              <w:t>ът</w:t>
            </w:r>
            <w:r w:rsidRPr="00EB65D3">
              <w:rPr>
                <w:rFonts w:ascii="Times New Roman" w:eastAsia="Times New Roman" w:hAnsi="Times New Roman" w:cs="Times New Roman"/>
                <w:sz w:val="24"/>
                <w:szCs w:val="24"/>
                <w:shd w:val="clear" w:color="auto" w:fill="FEFEFE"/>
                <w:lang w:eastAsia="bg-BG"/>
              </w:rPr>
              <w:t xml:space="preserve"> трябва да цел</w:t>
            </w:r>
            <w:r w:rsidR="0038690F">
              <w:rPr>
                <w:rFonts w:ascii="Times New Roman" w:eastAsia="Times New Roman" w:hAnsi="Times New Roman" w:cs="Times New Roman"/>
                <w:sz w:val="24"/>
                <w:szCs w:val="24"/>
                <w:shd w:val="clear" w:color="auto" w:fill="FEFEFE"/>
                <w:lang w:eastAsia="bg-BG"/>
              </w:rPr>
              <w:t>и</w:t>
            </w:r>
            <w:r w:rsidRPr="00EB65D3">
              <w:rPr>
                <w:rFonts w:ascii="Times New Roman" w:eastAsia="Times New Roman" w:hAnsi="Times New Roman" w:cs="Times New Roman"/>
                <w:sz w:val="24"/>
                <w:szCs w:val="24"/>
                <w:shd w:val="clear" w:color="auto" w:fill="FEFEFE"/>
                <w:lang w:eastAsia="bg-BG"/>
              </w:rPr>
              <w:t xml:space="preserve"> развитието на територи</w:t>
            </w:r>
            <w:r w:rsidR="0038690F">
              <w:rPr>
                <w:rFonts w:ascii="Times New Roman" w:eastAsia="Times New Roman" w:hAnsi="Times New Roman" w:cs="Times New Roman"/>
                <w:sz w:val="24"/>
                <w:szCs w:val="24"/>
                <w:shd w:val="clear" w:color="auto" w:fill="FEFEFE"/>
                <w:lang w:eastAsia="bg-BG"/>
              </w:rPr>
              <w:t>ята</w:t>
            </w:r>
            <w:r w:rsidRPr="00EB65D3">
              <w:rPr>
                <w:rFonts w:ascii="Times New Roman" w:eastAsia="Times New Roman" w:hAnsi="Times New Roman" w:cs="Times New Roman"/>
                <w:sz w:val="24"/>
                <w:szCs w:val="24"/>
                <w:shd w:val="clear" w:color="auto" w:fill="FEFEFE"/>
                <w:lang w:eastAsia="bg-BG"/>
              </w:rPr>
              <w:t>, на които се изпълнява стратеги</w:t>
            </w:r>
            <w:r w:rsidR="0038690F">
              <w:rPr>
                <w:rFonts w:ascii="Times New Roman" w:eastAsia="Times New Roman" w:hAnsi="Times New Roman" w:cs="Times New Roman"/>
                <w:sz w:val="24"/>
                <w:szCs w:val="24"/>
                <w:shd w:val="clear" w:color="auto" w:fill="FEFEFE"/>
                <w:lang w:eastAsia="bg-BG"/>
              </w:rPr>
              <w:t>ята</w:t>
            </w:r>
            <w:r w:rsidRPr="00EB65D3">
              <w:rPr>
                <w:rFonts w:ascii="Times New Roman" w:eastAsia="Times New Roman" w:hAnsi="Times New Roman" w:cs="Times New Roman"/>
                <w:sz w:val="24"/>
                <w:szCs w:val="24"/>
                <w:shd w:val="clear" w:color="auto" w:fill="FEFEFE"/>
                <w:lang w:eastAsia="bg-BG"/>
              </w:rPr>
              <w:t xml:space="preserve"> за ВОМР</w:t>
            </w:r>
            <w:r w:rsidR="00546F69">
              <w:rPr>
                <w:rFonts w:ascii="Times New Roman" w:eastAsia="Times New Roman" w:hAnsi="Times New Roman" w:cs="Times New Roman"/>
                <w:sz w:val="24"/>
                <w:szCs w:val="24"/>
                <w:shd w:val="clear" w:color="auto" w:fill="FEFEFE"/>
                <w:lang w:eastAsia="bg-BG"/>
              </w:rPr>
              <w:t>,</w:t>
            </w:r>
            <w:r w:rsidRPr="00EB65D3">
              <w:rPr>
                <w:rFonts w:ascii="Times New Roman" w:eastAsia="Times New Roman" w:hAnsi="Times New Roman" w:cs="Times New Roman"/>
                <w:sz w:val="24"/>
                <w:szCs w:val="24"/>
                <w:shd w:val="clear" w:color="auto" w:fill="FEFEFE"/>
                <w:lang w:eastAsia="bg-BG"/>
              </w:rPr>
              <w:t xml:space="preserve"> и да съответства на и да допринася за постигане целите и приоритетите на стратегията за ВОМР на съответната МИГ и на ПРСР 2014- 2020 г.</w:t>
            </w:r>
          </w:p>
          <w:p w:rsidR="00FD5C23" w:rsidRDefault="00960356" w:rsidP="004F4DF7">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Очаквани резултати</w:t>
            </w:r>
            <w:r w:rsidRPr="00EB65D3">
              <w:rPr>
                <w:rFonts w:ascii="Times New Roman" w:eastAsia="Times New Roman" w:hAnsi="Times New Roman" w:cs="Times New Roman"/>
                <w:sz w:val="24"/>
                <w:szCs w:val="24"/>
                <w:shd w:val="clear" w:color="auto" w:fill="FEFEFE"/>
                <w:lang w:eastAsia="bg-BG"/>
              </w:rPr>
              <w:t xml:space="preserve"> от пред</w:t>
            </w:r>
            <w:r>
              <w:rPr>
                <w:rFonts w:ascii="Times New Roman" w:eastAsia="Times New Roman" w:hAnsi="Times New Roman" w:cs="Times New Roman"/>
                <w:sz w:val="24"/>
                <w:szCs w:val="24"/>
                <w:shd w:val="clear" w:color="auto" w:fill="FEFEFE"/>
                <w:lang w:eastAsia="bg-BG"/>
              </w:rPr>
              <w:t xml:space="preserve">оставянето на финансовата помощ от </w:t>
            </w:r>
            <w:r>
              <w:rPr>
                <w:rFonts w:ascii="Times New Roman" w:hAnsi="Times New Roman" w:cs="Times New Roman"/>
                <w:sz w:val="24"/>
                <w:szCs w:val="24"/>
                <w:shd w:val="clear" w:color="auto" w:fill="FEFEFE"/>
              </w:rPr>
              <w:t>изпълнението на проект за подготвителни дейности</w:t>
            </w:r>
            <w:r w:rsidR="00FD5C23">
              <w:rPr>
                <w:rFonts w:ascii="Times New Roman" w:hAnsi="Times New Roman" w:cs="Times New Roman"/>
                <w:sz w:val="24"/>
                <w:szCs w:val="24"/>
                <w:shd w:val="clear" w:color="auto" w:fill="FEFEFE"/>
              </w:rPr>
              <w:t xml:space="preserve">: </w:t>
            </w:r>
          </w:p>
          <w:p w:rsidR="00FD5C23" w:rsidRPr="00E138FE" w:rsidRDefault="004F4DF7" w:rsidP="00E138FE">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shd w:val="clear" w:color="auto" w:fill="FEFEFE"/>
              </w:rPr>
              <w:t xml:space="preserve">1. </w:t>
            </w:r>
            <w:r w:rsidR="00960356" w:rsidRPr="00E138FE">
              <w:rPr>
                <w:rFonts w:ascii="Times New Roman" w:hAnsi="Times New Roman" w:cs="Times New Roman"/>
                <w:sz w:val="24"/>
                <w:szCs w:val="24"/>
                <w:shd w:val="clear" w:color="auto" w:fill="FEFEFE"/>
              </w:rPr>
              <w:t>подписан</w:t>
            </w:r>
            <w:r w:rsidR="0038690F" w:rsidRPr="00E138FE">
              <w:rPr>
                <w:rFonts w:ascii="Times New Roman" w:hAnsi="Times New Roman" w:cs="Times New Roman"/>
                <w:sz w:val="24"/>
                <w:szCs w:val="24"/>
                <w:shd w:val="clear" w:color="auto" w:fill="FEFEFE"/>
              </w:rPr>
              <w:t>о</w:t>
            </w:r>
            <w:r w:rsidR="00960356" w:rsidRPr="00E138FE">
              <w:rPr>
                <w:rFonts w:ascii="Times New Roman" w:hAnsi="Times New Roman" w:cs="Times New Roman"/>
                <w:sz w:val="24"/>
                <w:szCs w:val="24"/>
                <w:shd w:val="clear" w:color="auto" w:fill="FEFEFE"/>
              </w:rPr>
              <w:t xml:space="preserve"> споразумени</w:t>
            </w:r>
            <w:r w:rsidR="0038690F" w:rsidRPr="00E138FE">
              <w:rPr>
                <w:rFonts w:ascii="Times New Roman" w:hAnsi="Times New Roman" w:cs="Times New Roman"/>
                <w:sz w:val="24"/>
                <w:szCs w:val="24"/>
                <w:shd w:val="clear" w:color="auto" w:fill="FEFEFE"/>
              </w:rPr>
              <w:t>е</w:t>
            </w:r>
            <w:r w:rsidR="00960356" w:rsidRPr="00E138FE">
              <w:rPr>
                <w:rFonts w:ascii="Times New Roman" w:hAnsi="Times New Roman" w:cs="Times New Roman"/>
                <w:sz w:val="24"/>
                <w:szCs w:val="24"/>
                <w:shd w:val="clear" w:color="auto" w:fill="FEFEFE"/>
              </w:rPr>
              <w:t xml:space="preserve"> за партньорство</w:t>
            </w:r>
            <w:r w:rsidR="00FD5C23" w:rsidRPr="00E138FE">
              <w:rPr>
                <w:rFonts w:ascii="Times New Roman" w:hAnsi="Times New Roman" w:cs="Times New Roman"/>
                <w:sz w:val="24"/>
                <w:szCs w:val="24"/>
                <w:shd w:val="clear" w:color="auto" w:fill="FEFEFE"/>
              </w:rPr>
              <w:t>;</w:t>
            </w:r>
          </w:p>
          <w:p w:rsidR="00960356" w:rsidRPr="00E138FE" w:rsidRDefault="004F4DF7" w:rsidP="00E138FE">
            <w:pPr>
              <w:widowControl w:val="0"/>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960356" w:rsidRPr="00E138FE">
              <w:rPr>
                <w:rFonts w:ascii="Times New Roman" w:hAnsi="Times New Roman" w:cs="Times New Roman"/>
                <w:sz w:val="24"/>
                <w:szCs w:val="24"/>
                <w:shd w:val="clear" w:color="auto" w:fill="FEFEFE"/>
              </w:rPr>
              <w:t xml:space="preserve">разработен проект за </w:t>
            </w:r>
            <w:proofErr w:type="spellStart"/>
            <w:r w:rsidR="00960356" w:rsidRPr="00E138FE">
              <w:rPr>
                <w:rFonts w:ascii="Times New Roman" w:hAnsi="Times New Roman" w:cs="Times New Roman"/>
                <w:sz w:val="24"/>
                <w:szCs w:val="24"/>
                <w:shd w:val="clear" w:color="auto" w:fill="FEFEFE"/>
              </w:rPr>
              <w:t>вътрешнотериториално</w:t>
            </w:r>
            <w:proofErr w:type="spellEnd"/>
            <w:r w:rsidR="00960356" w:rsidRPr="00E138FE">
              <w:rPr>
                <w:rFonts w:ascii="Times New Roman" w:hAnsi="Times New Roman" w:cs="Times New Roman"/>
                <w:sz w:val="24"/>
                <w:szCs w:val="24"/>
                <w:shd w:val="clear" w:color="auto" w:fill="FEFEFE"/>
              </w:rPr>
              <w:t xml:space="preserve"> или за транснационално сътрудничество.</w:t>
            </w:r>
          </w:p>
        </w:tc>
      </w:tr>
    </w:tbl>
    <w:p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19" w:author="Ralitsa Vasileva" w:date="2020-05-12T12:19:00Z">
          <w:tblPr>
            <w:tblStyle w:val="TableGrid"/>
            <w:tblW w:w="9781" w:type="dxa"/>
            <w:tblInd w:w="-34" w:type="dxa"/>
            <w:tblLook w:val="04A0" w:firstRow="1" w:lastRow="0" w:firstColumn="1" w:lastColumn="0" w:noHBand="0" w:noVBand="1"/>
          </w:tblPr>
        </w:tblPrChange>
      </w:tblPr>
      <w:tblGrid>
        <w:gridCol w:w="10632"/>
        <w:tblGridChange w:id="20">
          <w:tblGrid>
            <w:gridCol w:w="9781"/>
          </w:tblGrid>
        </w:tblGridChange>
      </w:tblGrid>
      <w:tr w:rsidR="00A650CA" w:rsidRPr="00EB65D3" w:rsidTr="004B062E">
        <w:tc>
          <w:tcPr>
            <w:tcW w:w="10632" w:type="dxa"/>
            <w:tcPrChange w:id="21" w:author="Ralitsa Vasileva" w:date="2020-05-12T12:19:00Z">
              <w:tcPr>
                <w:tcW w:w="9781" w:type="dxa"/>
              </w:tcPr>
            </w:tcPrChange>
          </w:tcPr>
          <w:p w:rsidR="00A650CA" w:rsidRPr="00C717C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C717C7">
              <w:rPr>
                <w:rFonts w:ascii="Times New Roman" w:hAnsi="Times New Roman" w:cs="Times New Roman"/>
                <w:b/>
                <w:sz w:val="24"/>
                <w:szCs w:val="24"/>
              </w:rPr>
              <w:t>Индикатори:</w:t>
            </w:r>
          </w:p>
          <w:p w:rsidR="00A650CA" w:rsidRDefault="00400E41" w:rsidP="00400E41">
            <w:pPr>
              <w:spacing w:line="276" w:lineRule="auto"/>
              <w:jc w:val="both"/>
              <w:rPr>
                <w:rFonts w:ascii="Times New Roman" w:hAnsi="Times New Roman" w:cs="Times New Roman"/>
                <w:sz w:val="24"/>
                <w:szCs w:val="24"/>
              </w:rPr>
            </w:pPr>
            <w:r>
              <w:rPr>
                <w:rFonts w:ascii="Times New Roman" w:hAnsi="Times New Roman" w:cs="Times New Roman"/>
                <w:sz w:val="24"/>
                <w:szCs w:val="24"/>
              </w:rPr>
              <w:t>Индикатор по настоящата процедура е „</w:t>
            </w:r>
            <w:r w:rsidR="00D3134E">
              <w:rPr>
                <w:rFonts w:ascii="Times New Roman" w:hAnsi="Times New Roman" w:cs="Times New Roman"/>
                <w:sz w:val="24"/>
                <w:szCs w:val="24"/>
              </w:rPr>
              <w:t>Брой реализирани дейности</w:t>
            </w:r>
            <w:r>
              <w:rPr>
                <w:rFonts w:ascii="Times New Roman" w:hAnsi="Times New Roman" w:cs="Times New Roman"/>
                <w:sz w:val="24"/>
                <w:szCs w:val="24"/>
              </w:rPr>
              <w:t xml:space="preserve">“. </w:t>
            </w:r>
          </w:p>
          <w:p w:rsidR="00400E41" w:rsidRDefault="00400E41" w:rsidP="00400E41">
            <w:pPr>
              <w:spacing w:line="276" w:lineRule="auto"/>
              <w:jc w:val="both"/>
              <w:rPr>
                <w:rFonts w:ascii="Times New Roman" w:hAnsi="Times New Roman" w:cs="Times New Roman"/>
                <w:sz w:val="24"/>
                <w:szCs w:val="24"/>
              </w:rPr>
            </w:pPr>
          </w:p>
          <w:p w:rsidR="00400E41" w:rsidRPr="00EB65D3" w:rsidRDefault="00400E41" w:rsidP="00400E4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 подаване на проектното предложение кандидатът следва да отбележи в раздел „Индикатори“ планираният брой дейности, които ще бъдат изпълнени.  </w:t>
            </w:r>
          </w:p>
        </w:tc>
      </w:tr>
    </w:tbl>
    <w:p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22" w:author="Ralitsa Vasileva" w:date="2020-05-12T12:19:00Z">
          <w:tblPr>
            <w:tblStyle w:val="TableGrid"/>
            <w:tblW w:w="9781" w:type="dxa"/>
            <w:tblInd w:w="-34" w:type="dxa"/>
            <w:tblLook w:val="04A0" w:firstRow="1" w:lastRow="0" w:firstColumn="1" w:lastColumn="0" w:noHBand="0" w:noVBand="1"/>
          </w:tblPr>
        </w:tblPrChange>
      </w:tblPr>
      <w:tblGrid>
        <w:gridCol w:w="10632"/>
        <w:tblGridChange w:id="23">
          <w:tblGrid>
            <w:gridCol w:w="9781"/>
          </w:tblGrid>
        </w:tblGridChange>
      </w:tblGrid>
      <w:tr w:rsidR="00A650CA" w:rsidRPr="00F43DD7" w:rsidTr="004B062E">
        <w:tc>
          <w:tcPr>
            <w:tcW w:w="10632" w:type="dxa"/>
            <w:tcPrChange w:id="24" w:author="Ralitsa Vasileva" w:date="2020-05-12T12:19:00Z">
              <w:tcPr>
                <w:tcW w:w="9781" w:type="dxa"/>
              </w:tcPr>
            </w:tcPrChange>
          </w:tcPr>
          <w:p w:rsidR="00A650CA" w:rsidRPr="00EB65D3" w:rsidRDefault="00A650CA" w:rsidP="00A43A7C">
            <w:pPr>
              <w:pStyle w:val="ListParagraph"/>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Общ размер на безвъзмездната финансова помощ по процедурата:</w:t>
            </w:r>
          </w:p>
          <w:p w:rsidR="00A650CA" w:rsidRPr="00025271" w:rsidRDefault="00025271" w:rsidP="003F3AB8">
            <w:pPr>
              <w:pStyle w:val="ListParagraph"/>
              <w:tabs>
                <w:tab w:val="left" w:pos="0"/>
                <w:tab w:val="left" w:pos="142"/>
              </w:tabs>
              <w:spacing w:before="120" w:line="276"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Общият размер на безвъзмездната финансова помощ по </w:t>
            </w:r>
            <w:r w:rsidRPr="00BC0306">
              <w:rPr>
                <w:rFonts w:ascii="Times New Roman" w:hAnsi="Times New Roman" w:cs="Times New Roman"/>
                <w:bCs/>
                <w:color w:val="000000"/>
                <w:sz w:val="24"/>
                <w:szCs w:val="24"/>
              </w:rPr>
              <w:t xml:space="preserve">процедурата е </w:t>
            </w:r>
            <w:r w:rsidR="003F3AB8" w:rsidRPr="00BC0306">
              <w:rPr>
                <w:rFonts w:ascii="Times New Roman" w:hAnsi="Times New Roman" w:cs="Times New Roman"/>
                <w:bCs/>
                <w:color w:val="000000"/>
                <w:sz w:val="24"/>
                <w:szCs w:val="24"/>
              </w:rPr>
              <w:t>933700</w:t>
            </w:r>
            <w:r w:rsidR="00A650CA" w:rsidRPr="00BC0306">
              <w:rPr>
                <w:rFonts w:ascii="Times New Roman" w:hAnsi="Times New Roman" w:cs="Times New Roman"/>
                <w:bCs/>
                <w:color w:val="000000"/>
                <w:sz w:val="24"/>
                <w:szCs w:val="24"/>
              </w:rPr>
              <w:t>,</w:t>
            </w:r>
            <w:r w:rsidR="00A56D12" w:rsidRPr="00BC0306">
              <w:rPr>
                <w:rFonts w:ascii="Times New Roman" w:hAnsi="Times New Roman" w:cs="Times New Roman"/>
                <w:bCs/>
                <w:color w:val="000000"/>
                <w:sz w:val="24"/>
                <w:szCs w:val="24"/>
              </w:rPr>
              <w:t>0</w:t>
            </w:r>
            <w:r w:rsidR="00A650CA" w:rsidRPr="00BC0306">
              <w:rPr>
                <w:rFonts w:ascii="Times New Roman" w:hAnsi="Times New Roman" w:cs="Times New Roman"/>
                <w:bCs/>
                <w:color w:val="000000"/>
                <w:sz w:val="24"/>
                <w:szCs w:val="24"/>
              </w:rPr>
              <w:t xml:space="preserve">0 лева </w:t>
            </w:r>
            <w:r w:rsidR="003F3AB8" w:rsidRPr="00BC0306">
              <w:rPr>
                <w:rFonts w:ascii="Times New Roman" w:hAnsi="Times New Roman" w:cs="Times New Roman"/>
                <w:bCs/>
                <w:color w:val="000000"/>
                <w:sz w:val="24"/>
                <w:szCs w:val="24"/>
              </w:rPr>
              <w:t>(деветстотин тридесет и три хиляди и седемстотин лева)</w:t>
            </w:r>
            <w:r w:rsidR="00A56D12" w:rsidRPr="00BC0306">
              <w:rPr>
                <w:rFonts w:ascii="Times New Roman" w:hAnsi="Times New Roman" w:cs="Times New Roman"/>
                <w:bCs/>
                <w:color w:val="000000"/>
                <w:sz w:val="24"/>
                <w:szCs w:val="24"/>
              </w:rPr>
              <w:t xml:space="preserve"> от ПРСР 2014 </w:t>
            </w:r>
            <w:r w:rsidR="00D7288A" w:rsidRPr="00BC0306">
              <w:rPr>
                <w:rFonts w:ascii="Times New Roman" w:hAnsi="Times New Roman" w:cs="Times New Roman"/>
                <w:bCs/>
                <w:color w:val="000000"/>
                <w:sz w:val="24"/>
                <w:szCs w:val="24"/>
              </w:rPr>
              <w:t>–</w:t>
            </w:r>
            <w:r w:rsidR="00A56D12" w:rsidRPr="00BC0306">
              <w:rPr>
                <w:rFonts w:ascii="Times New Roman" w:hAnsi="Times New Roman" w:cs="Times New Roman"/>
                <w:bCs/>
                <w:color w:val="000000"/>
                <w:sz w:val="24"/>
                <w:szCs w:val="24"/>
              </w:rPr>
              <w:t xml:space="preserve"> 2020 г.</w:t>
            </w:r>
          </w:p>
        </w:tc>
      </w:tr>
    </w:tbl>
    <w:p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25" w:author="Ralitsa Vasileva" w:date="2020-05-12T12:19:00Z">
          <w:tblPr>
            <w:tblStyle w:val="TableGrid"/>
            <w:tblW w:w="9781" w:type="dxa"/>
            <w:tblInd w:w="-34" w:type="dxa"/>
            <w:tblLook w:val="04A0" w:firstRow="1" w:lastRow="0" w:firstColumn="1" w:lastColumn="0" w:noHBand="0" w:noVBand="1"/>
          </w:tblPr>
        </w:tblPrChange>
      </w:tblPr>
      <w:tblGrid>
        <w:gridCol w:w="10632"/>
        <w:tblGridChange w:id="26">
          <w:tblGrid>
            <w:gridCol w:w="9781"/>
          </w:tblGrid>
        </w:tblGridChange>
      </w:tblGrid>
      <w:tr w:rsidR="00A650CA" w:rsidRPr="00F43DD7" w:rsidTr="004B062E">
        <w:tc>
          <w:tcPr>
            <w:tcW w:w="10632" w:type="dxa"/>
            <w:tcPrChange w:id="27" w:author="Ralitsa Vasileva" w:date="2020-05-12T12:19:00Z">
              <w:tcPr>
                <w:tcW w:w="9781" w:type="dxa"/>
              </w:tcPr>
            </w:tcPrChange>
          </w:tcPr>
          <w:p w:rsidR="00A650CA" w:rsidRPr="00F43DD7" w:rsidRDefault="00A650CA" w:rsidP="006744B3">
            <w:pPr>
              <w:pStyle w:val="ListParagraph"/>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F43DD7">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rsidR="00EB22B3" w:rsidRPr="00F43DD7" w:rsidRDefault="00025271"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Максимален размер на безвъзмездната финансова помощ за проект за</w:t>
            </w:r>
            <w:r w:rsidR="00EB22B3" w:rsidRPr="00F43DD7">
              <w:rPr>
                <w:rFonts w:ascii="Times New Roman" w:hAnsi="Times New Roman" w:cs="Times New Roman"/>
                <w:sz w:val="24"/>
                <w:szCs w:val="24"/>
              </w:rPr>
              <w:t xml:space="preserve"> подготвителни дейности: </w:t>
            </w:r>
          </w:p>
          <w:p w:rsidR="00EB22B3" w:rsidRPr="00F43DD7" w:rsidRDefault="00876943"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а)д</w:t>
            </w:r>
            <w:r w:rsidR="00EB22B3" w:rsidRPr="00F43DD7">
              <w:rPr>
                <w:rFonts w:ascii="Times New Roman" w:hAnsi="Times New Roman" w:cs="Times New Roman"/>
                <w:sz w:val="24"/>
                <w:szCs w:val="24"/>
              </w:rPr>
              <w:t xml:space="preserve">о левовата равностойност на 10 000 евро за проект за </w:t>
            </w:r>
            <w:proofErr w:type="spellStart"/>
            <w:r w:rsidR="00EB22B3" w:rsidRPr="00F43DD7">
              <w:rPr>
                <w:rFonts w:ascii="Times New Roman" w:hAnsi="Times New Roman" w:cs="Times New Roman"/>
                <w:sz w:val="24"/>
                <w:szCs w:val="24"/>
              </w:rPr>
              <w:t>вътрешнотериториално</w:t>
            </w:r>
            <w:proofErr w:type="spellEnd"/>
            <w:r w:rsidR="00EB22B3" w:rsidRPr="00F43DD7">
              <w:rPr>
                <w:rFonts w:ascii="Times New Roman" w:hAnsi="Times New Roman" w:cs="Times New Roman"/>
                <w:sz w:val="24"/>
                <w:szCs w:val="24"/>
              </w:rPr>
              <w:t xml:space="preserve"> сътрудничество;</w:t>
            </w:r>
          </w:p>
          <w:p w:rsidR="00EB22B3" w:rsidRPr="00F43DD7" w:rsidRDefault="00876943"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б) д</w:t>
            </w:r>
            <w:r w:rsidR="00EB22B3" w:rsidRPr="00F43DD7">
              <w:rPr>
                <w:rFonts w:ascii="Times New Roman" w:hAnsi="Times New Roman" w:cs="Times New Roman"/>
                <w:sz w:val="24"/>
                <w:szCs w:val="24"/>
              </w:rPr>
              <w:t>о левовата равностойност на 25 000 евро за проект за транснационално сътрудничество.</w:t>
            </w:r>
          </w:p>
          <w:p w:rsidR="00EB22B3" w:rsidRPr="00F43DD7" w:rsidRDefault="00EB22B3" w:rsidP="00A43A7C">
            <w:pPr>
              <w:tabs>
                <w:tab w:val="left" w:pos="0"/>
                <w:tab w:val="left" w:pos="142"/>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Определените максимални стойности на финансова помощ за проект </w:t>
            </w:r>
            <w:r w:rsidR="006F70B1">
              <w:rPr>
                <w:rFonts w:ascii="Times New Roman" w:hAnsi="Times New Roman" w:cs="Times New Roman"/>
                <w:sz w:val="24"/>
                <w:szCs w:val="24"/>
              </w:rPr>
              <w:t xml:space="preserve">са </w:t>
            </w:r>
            <w:r w:rsidRPr="00F43DD7">
              <w:rPr>
                <w:rFonts w:ascii="Times New Roman" w:hAnsi="Times New Roman" w:cs="Times New Roman"/>
                <w:sz w:val="24"/>
                <w:szCs w:val="24"/>
              </w:rPr>
              <w:t xml:space="preserve">с включен </w:t>
            </w:r>
            <w:r w:rsidR="006F70B1">
              <w:rPr>
                <w:rFonts w:ascii="Times New Roman" w:hAnsi="Times New Roman" w:cs="Times New Roman"/>
                <w:sz w:val="24"/>
                <w:szCs w:val="24"/>
              </w:rPr>
              <w:t>д</w:t>
            </w:r>
            <w:r w:rsidRPr="00F43DD7">
              <w:rPr>
                <w:rFonts w:ascii="Times New Roman" w:hAnsi="Times New Roman" w:cs="Times New Roman"/>
                <w:sz w:val="24"/>
                <w:szCs w:val="24"/>
              </w:rPr>
              <w:t>анък добавена стойност (ДДС).</w:t>
            </w:r>
          </w:p>
          <w:p w:rsidR="00A650CA" w:rsidRPr="00F43DD7" w:rsidRDefault="001A7084" w:rsidP="009B3275">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Използва се валутен курс 1,9558 лева за 1 евро.</w:t>
            </w:r>
          </w:p>
        </w:tc>
      </w:tr>
    </w:tbl>
    <w:p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28" w:author="Ralitsa Vasileva" w:date="2020-05-12T12:19:00Z">
          <w:tblPr>
            <w:tblStyle w:val="TableGrid"/>
            <w:tblW w:w="9781" w:type="dxa"/>
            <w:tblInd w:w="-34" w:type="dxa"/>
            <w:tblLook w:val="04A0" w:firstRow="1" w:lastRow="0" w:firstColumn="1" w:lastColumn="0" w:noHBand="0" w:noVBand="1"/>
          </w:tblPr>
        </w:tblPrChange>
      </w:tblPr>
      <w:tblGrid>
        <w:gridCol w:w="10632"/>
        <w:tblGridChange w:id="29">
          <w:tblGrid>
            <w:gridCol w:w="9781"/>
          </w:tblGrid>
        </w:tblGridChange>
      </w:tblGrid>
      <w:tr w:rsidR="00A650CA" w:rsidRPr="00F43DD7" w:rsidTr="004B062E">
        <w:tc>
          <w:tcPr>
            <w:tcW w:w="10632" w:type="dxa"/>
            <w:tcPrChange w:id="30" w:author="Ralitsa Vasileva" w:date="2020-05-12T12:19:00Z">
              <w:tcPr>
                <w:tcW w:w="9781" w:type="dxa"/>
              </w:tcPr>
            </w:tcPrChange>
          </w:tcPr>
          <w:p w:rsidR="00A650CA" w:rsidRPr="00F43DD7" w:rsidRDefault="00A650CA" w:rsidP="00A43A7C">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Процент на </w:t>
            </w:r>
            <w:proofErr w:type="spellStart"/>
            <w:r w:rsidRPr="00F43DD7">
              <w:rPr>
                <w:rFonts w:ascii="Times New Roman" w:hAnsi="Times New Roman" w:cs="Times New Roman"/>
                <w:b/>
                <w:sz w:val="24"/>
                <w:szCs w:val="24"/>
              </w:rPr>
              <w:t>съфинансиране</w:t>
            </w:r>
            <w:proofErr w:type="spellEnd"/>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Финансовата помощ по реда на тази процедура е в размер до 100 на сто от допустимите разходи по проект.</w:t>
            </w:r>
          </w:p>
        </w:tc>
      </w:tr>
    </w:tbl>
    <w:p w:rsidR="00EE0C4B"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p>
    <w:p w:rsidR="00A650CA" w:rsidRPr="009B380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 Допустими кандидати</w:t>
      </w:r>
      <w:r>
        <w:rPr>
          <w:rFonts w:ascii="Times New Roman" w:hAnsi="Times New Roman" w:cs="Times New Roman"/>
          <w:b/>
          <w:sz w:val="24"/>
          <w:szCs w:val="24"/>
        </w:rPr>
        <w:t>:</w:t>
      </w:r>
    </w:p>
    <w:p w:rsidR="00EE0C4B"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p w:rsidR="00EE0C4B" w:rsidRPr="009B380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11.1. Критерии за допустимост на кандидатите:</w:t>
      </w:r>
    </w:p>
    <w:p w:rsidR="00EE0C4B" w:rsidRPr="00F43DD7"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31" w:author="Ralitsa Vasileva" w:date="2020-05-12T12:19:00Z">
          <w:tblPr>
            <w:tblStyle w:val="TableGrid"/>
            <w:tblW w:w="9781" w:type="dxa"/>
            <w:tblInd w:w="-34" w:type="dxa"/>
            <w:tblLook w:val="04A0" w:firstRow="1" w:lastRow="0" w:firstColumn="1" w:lastColumn="0" w:noHBand="0" w:noVBand="1"/>
          </w:tblPr>
        </w:tblPrChange>
      </w:tblPr>
      <w:tblGrid>
        <w:gridCol w:w="10632"/>
        <w:tblGridChange w:id="32">
          <w:tblGrid>
            <w:gridCol w:w="9781"/>
          </w:tblGrid>
        </w:tblGridChange>
      </w:tblGrid>
      <w:tr w:rsidR="00A650CA" w:rsidRPr="00F43DD7" w:rsidTr="004B062E">
        <w:tc>
          <w:tcPr>
            <w:tcW w:w="10632" w:type="dxa"/>
            <w:tcPrChange w:id="33" w:author="Ralitsa Vasileva" w:date="2020-05-12T12:19:00Z">
              <w:tcPr>
                <w:tcW w:w="9781" w:type="dxa"/>
              </w:tcPr>
            </w:tcPrChange>
          </w:tcPr>
          <w:p w:rsidR="00BB2AE5" w:rsidRPr="000B1F85" w:rsidRDefault="00D13F64" w:rsidP="0045641D">
            <w:pPr>
              <w:spacing w:before="120" w:line="276" w:lineRule="auto"/>
              <w:jc w:val="both"/>
              <w:rPr>
                <w:rFonts w:ascii="Times New Roman" w:hAnsi="Times New Roman" w:cs="Times New Roman"/>
                <w:sz w:val="24"/>
                <w:szCs w:val="24"/>
                <w:shd w:val="clear" w:color="auto" w:fill="FEFEFE"/>
                <w:lang w:val="ru-RU"/>
              </w:rPr>
            </w:pPr>
            <w:r w:rsidRPr="00F43DD7">
              <w:rPr>
                <w:rFonts w:ascii="Times New Roman" w:hAnsi="Times New Roman" w:cs="Times New Roman"/>
                <w:sz w:val="24"/>
                <w:szCs w:val="24"/>
                <w:shd w:val="clear" w:color="auto" w:fill="FEFEFE"/>
              </w:rPr>
              <w:t xml:space="preserve">Допустим кандидат за предоставяне на финансова помощ за изпълнение на проект за подготвителни дейности за проект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или за транснационално сътрудничество е </w:t>
            </w:r>
            <w:r w:rsidR="00A03BD0" w:rsidRPr="00F43DD7">
              <w:rPr>
                <w:rFonts w:ascii="Times New Roman" w:hAnsi="Times New Roman" w:cs="Times New Roman"/>
                <w:sz w:val="24"/>
                <w:szCs w:val="24"/>
                <w:shd w:val="clear" w:color="auto" w:fill="FEFEFE"/>
              </w:rPr>
              <w:t>МИГ</w:t>
            </w:r>
            <w:r w:rsidRPr="00F43DD7">
              <w:rPr>
                <w:rFonts w:ascii="Times New Roman" w:hAnsi="Times New Roman" w:cs="Times New Roman"/>
                <w:sz w:val="24"/>
                <w:szCs w:val="24"/>
                <w:shd w:val="clear" w:color="auto" w:fill="FEFEFE"/>
              </w:rPr>
              <w:t xml:space="preserve">,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w:t>
            </w:r>
            <w:r w:rsidRPr="00F43DD7">
              <w:rPr>
                <w:rFonts w:ascii="Times New Roman" w:hAnsi="Times New Roman" w:cs="Times New Roman"/>
                <w:sz w:val="24"/>
                <w:szCs w:val="24"/>
                <w:shd w:val="clear" w:color="auto" w:fill="FEFEFE"/>
              </w:rPr>
              <w:lastRenderedPageBreak/>
              <w:t>връзка с изпълнението на Подхода „Водено от общностите местно развитие“ за периода 2014 – 2020 г. (</w:t>
            </w:r>
            <w:proofErr w:type="spellStart"/>
            <w:r w:rsidRPr="00F43DD7">
              <w:rPr>
                <w:rFonts w:ascii="Times New Roman" w:hAnsi="Times New Roman" w:cs="Times New Roman"/>
                <w:sz w:val="24"/>
                <w:szCs w:val="24"/>
                <w:shd w:val="clear" w:color="auto" w:fill="FEFEFE"/>
              </w:rPr>
              <w:t>обн</w:t>
            </w:r>
            <w:proofErr w:type="spellEnd"/>
            <w:r w:rsidRPr="00F43DD7">
              <w:rPr>
                <w:rFonts w:ascii="Times New Roman" w:hAnsi="Times New Roman" w:cs="Times New Roman"/>
                <w:sz w:val="24"/>
                <w:szCs w:val="24"/>
                <w:shd w:val="clear" w:color="auto" w:fill="FEFEFE"/>
              </w:rPr>
              <w:t xml:space="preserve">., ДВ, бр. 52 от 2016 г.) или </w:t>
            </w:r>
            <w:r w:rsidR="00A1371E">
              <w:rPr>
                <w:rFonts w:ascii="Times New Roman" w:hAnsi="Times New Roman" w:cs="Times New Roman"/>
                <w:sz w:val="24"/>
                <w:szCs w:val="24"/>
                <w:shd w:val="clear" w:color="auto" w:fill="FEFEFE"/>
              </w:rPr>
              <w:t xml:space="preserve">по реда </w:t>
            </w:r>
            <w:r w:rsidRPr="00F43DD7">
              <w:rPr>
                <w:rFonts w:ascii="Times New Roman" w:hAnsi="Times New Roman" w:cs="Times New Roman"/>
                <w:sz w:val="24"/>
                <w:szCs w:val="24"/>
                <w:shd w:val="clear" w:color="auto" w:fill="FEFEFE"/>
              </w:rPr>
              <w:t xml:space="preserve">на Наредба № 22 от 2015 г. </w:t>
            </w:r>
            <w:r w:rsidR="001A7084">
              <w:rPr>
                <w:rFonts w:ascii="Times New Roman" w:hAnsi="Times New Roman" w:cs="Times New Roman"/>
                <w:sz w:val="24"/>
                <w:szCs w:val="24"/>
                <w:shd w:val="clear" w:color="auto" w:fill="FEFEFE"/>
              </w:rPr>
              <w:t xml:space="preserve">за прилагане на </w:t>
            </w:r>
            <w:proofErr w:type="spellStart"/>
            <w:r w:rsidR="001A7084">
              <w:rPr>
                <w:rFonts w:ascii="Times New Roman" w:hAnsi="Times New Roman" w:cs="Times New Roman"/>
                <w:sz w:val="24"/>
                <w:szCs w:val="24"/>
                <w:shd w:val="clear" w:color="auto" w:fill="FEFEFE"/>
              </w:rPr>
              <w:t>подмярка</w:t>
            </w:r>
            <w:proofErr w:type="spellEnd"/>
            <w:r w:rsidR="001A7084">
              <w:rPr>
                <w:rFonts w:ascii="Times New Roman" w:hAnsi="Times New Roman" w:cs="Times New Roman"/>
                <w:sz w:val="24"/>
                <w:szCs w:val="24"/>
                <w:shd w:val="clear" w:color="auto" w:fill="FEFEFE"/>
              </w:rPr>
              <w:t xml:space="preserve"> 19.2 „Прилагане на операции в рамките на стратегии за В</w:t>
            </w:r>
            <w:r w:rsidR="00A1371E">
              <w:rPr>
                <w:rFonts w:ascii="Times New Roman" w:hAnsi="Times New Roman" w:cs="Times New Roman"/>
                <w:sz w:val="24"/>
                <w:szCs w:val="24"/>
                <w:shd w:val="clear" w:color="auto" w:fill="FEFEFE"/>
              </w:rPr>
              <w:t>одено от общностите местно развитие</w:t>
            </w:r>
            <w:r w:rsidR="001A7084">
              <w:rPr>
                <w:rFonts w:ascii="Times New Roman" w:hAnsi="Times New Roman" w:cs="Times New Roman"/>
                <w:sz w:val="24"/>
                <w:szCs w:val="24"/>
                <w:shd w:val="clear" w:color="auto" w:fill="FEFEFE"/>
              </w:rPr>
              <w:t xml:space="preserve">“ на мярка 19 </w:t>
            </w:r>
            <w:r w:rsidR="00A1371E">
              <w:rPr>
                <w:rFonts w:ascii="Times New Roman" w:hAnsi="Times New Roman" w:cs="Times New Roman"/>
                <w:sz w:val="24"/>
                <w:szCs w:val="24"/>
                <w:shd w:val="clear" w:color="auto" w:fill="FEFEFE"/>
              </w:rPr>
              <w:t>„</w:t>
            </w:r>
            <w:r w:rsidR="001A7084">
              <w:rPr>
                <w:rFonts w:ascii="Times New Roman" w:hAnsi="Times New Roman" w:cs="Times New Roman"/>
                <w:sz w:val="24"/>
                <w:szCs w:val="24"/>
                <w:shd w:val="clear" w:color="auto" w:fill="FEFEFE"/>
              </w:rPr>
              <w:t>В</w:t>
            </w:r>
            <w:r w:rsidR="00876943">
              <w:rPr>
                <w:rFonts w:ascii="Times New Roman" w:hAnsi="Times New Roman" w:cs="Times New Roman"/>
                <w:sz w:val="24"/>
                <w:szCs w:val="24"/>
                <w:shd w:val="clear" w:color="auto" w:fill="FEFEFE"/>
              </w:rPr>
              <w:t>одено от общностите местно развитие</w:t>
            </w:r>
            <w:r w:rsidR="00A1371E">
              <w:rPr>
                <w:rFonts w:ascii="Times New Roman" w:hAnsi="Times New Roman" w:cs="Times New Roman"/>
                <w:sz w:val="24"/>
                <w:szCs w:val="24"/>
                <w:shd w:val="clear" w:color="auto" w:fill="FEFEFE"/>
              </w:rPr>
              <w:t>“</w:t>
            </w:r>
            <w:r w:rsidR="001A7084">
              <w:rPr>
                <w:rFonts w:ascii="Times New Roman" w:hAnsi="Times New Roman" w:cs="Times New Roman"/>
                <w:sz w:val="24"/>
                <w:szCs w:val="24"/>
                <w:shd w:val="clear" w:color="auto" w:fill="FEFEFE"/>
              </w:rPr>
              <w:t xml:space="preserve"> от ПРСР </w:t>
            </w:r>
            <w:r w:rsidR="00A1371E">
              <w:rPr>
                <w:rFonts w:ascii="Times New Roman" w:hAnsi="Times New Roman" w:cs="Times New Roman"/>
                <w:sz w:val="24"/>
                <w:szCs w:val="24"/>
                <w:shd w:val="clear" w:color="auto" w:fill="FEFEFE"/>
              </w:rPr>
              <w:t xml:space="preserve">за периода </w:t>
            </w:r>
            <w:r w:rsidR="001A7084">
              <w:rPr>
                <w:rFonts w:ascii="Times New Roman" w:hAnsi="Times New Roman" w:cs="Times New Roman"/>
                <w:sz w:val="24"/>
                <w:szCs w:val="24"/>
                <w:shd w:val="clear" w:color="auto" w:fill="FEFEFE"/>
              </w:rPr>
              <w:t xml:space="preserve">2014 </w:t>
            </w:r>
            <w:r w:rsidR="00FC0620">
              <w:rPr>
                <w:rFonts w:ascii="Times New Roman" w:hAnsi="Times New Roman" w:cs="Times New Roman"/>
                <w:sz w:val="24"/>
                <w:szCs w:val="24"/>
                <w:shd w:val="clear" w:color="auto" w:fill="FEFEFE"/>
              </w:rPr>
              <w:t xml:space="preserve">– </w:t>
            </w:r>
            <w:r w:rsidR="001A7084">
              <w:rPr>
                <w:rFonts w:ascii="Times New Roman" w:hAnsi="Times New Roman" w:cs="Times New Roman"/>
                <w:sz w:val="24"/>
                <w:szCs w:val="24"/>
                <w:shd w:val="clear" w:color="auto" w:fill="FEFEFE"/>
              </w:rPr>
              <w:t>2020 г.</w:t>
            </w:r>
          </w:p>
        </w:tc>
      </w:tr>
    </w:tbl>
    <w:p w:rsidR="00A650CA"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p w:rsidR="00EE0C4B" w:rsidRPr="000B1F85"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0B1F85">
        <w:rPr>
          <w:rFonts w:ascii="Times New Roman" w:hAnsi="Times New Roman" w:cs="Times New Roman"/>
          <w:b/>
          <w:sz w:val="24"/>
          <w:szCs w:val="24"/>
        </w:rPr>
        <w:t>11.2. Критерии за недопустимост на кандидатите:</w:t>
      </w:r>
    </w:p>
    <w:p w:rsidR="00EE0C4B"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34" w:author="Ralitsa Vasileva" w:date="2020-05-12T12:19:00Z">
          <w:tblPr>
            <w:tblStyle w:val="TableGrid"/>
            <w:tblW w:w="9781" w:type="dxa"/>
            <w:tblInd w:w="-34" w:type="dxa"/>
            <w:tblLook w:val="04A0" w:firstRow="1" w:lastRow="0" w:firstColumn="1" w:lastColumn="0" w:noHBand="0" w:noVBand="1"/>
          </w:tblPr>
        </w:tblPrChange>
      </w:tblPr>
      <w:tblGrid>
        <w:gridCol w:w="10632"/>
        <w:tblGridChange w:id="35">
          <w:tblGrid>
            <w:gridCol w:w="9781"/>
          </w:tblGrid>
        </w:tblGridChange>
      </w:tblGrid>
      <w:tr w:rsidR="00EE0C4B" w:rsidRPr="00F43DD7" w:rsidTr="004B062E">
        <w:tc>
          <w:tcPr>
            <w:tcW w:w="10632" w:type="dxa"/>
            <w:tcPrChange w:id="36" w:author="Ralitsa Vasileva" w:date="2020-05-12T12:19:00Z">
              <w:tcPr>
                <w:tcW w:w="9781" w:type="dxa"/>
              </w:tcPr>
            </w:tcPrChange>
          </w:tcPr>
          <w:p w:rsidR="000B77CD" w:rsidRDefault="004A4A71" w:rsidP="00B32EC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11.2.1 </w:t>
            </w:r>
            <w:r w:rsidR="000B77CD" w:rsidRPr="000B77CD">
              <w:rPr>
                <w:rFonts w:ascii="Times New Roman" w:hAnsi="Times New Roman" w:cs="Times New Roman"/>
                <w:sz w:val="24"/>
                <w:szCs w:val="24"/>
              </w:rPr>
              <w:t xml:space="preserve">МИГ е допустим кандидат за финансиране на не повече от два проекта за подготвителни дейности за </w:t>
            </w:r>
            <w:proofErr w:type="spellStart"/>
            <w:r w:rsidR="000B77CD" w:rsidRPr="000B77CD">
              <w:rPr>
                <w:rFonts w:ascii="Times New Roman" w:hAnsi="Times New Roman" w:cs="Times New Roman"/>
                <w:sz w:val="24"/>
                <w:szCs w:val="24"/>
              </w:rPr>
              <w:t>вътрешнотериториално</w:t>
            </w:r>
            <w:proofErr w:type="spellEnd"/>
            <w:r w:rsidR="000B77CD" w:rsidRPr="000B77CD">
              <w:rPr>
                <w:rFonts w:ascii="Times New Roman" w:hAnsi="Times New Roman" w:cs="Times New Roman"/>
                <w:sz w:val="24"/>
                <w:szCs w:val="24"/>
              </w:rPr>
              <w:t xml:space="preserve"> и транснационално сътрудничество за програмния период 2014 – 2020 г.</w:t>
            </w:r>
          </w:p>
          <w:p w:rsidR="00EE0C4B" w:rsidRDefault="004A4A71" w:rsidP="004A4A71">
            <w:pPr>
              <w:spacing w:before="120"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11.2.2 </w:t>
            </w:r>
            <w:r w:rsidR="000B77CD" w:rsidRPr="000B77CD">
              <w:rPr>
                <w:rFonts w:ascii="Times New Roman" w:hAnsi="Times New Roman" w:cs="Times New Roman"/>
                <w:sz w:val="24"/>
                <w:szCs w:val="24"/>
              </w:rPr>
              <w:t>Не се дава предимство, а даденото предимство се отнема, когато се установи, че кандидатът/бенефициент</w:t>
            </w:r>
            <w:r w:rsidR="00025B83">
              <w:rPr>
                <w:rFonts w:ascii="Times New Roman" w:hAnsi="Times New Roman" w:cs="Times New Roman"/>
                <w:sz w:val="24"/>
                <w:szCs w:val="24"/>
              </w:rPr>
              <w:t>ът</w:t>
            </w:r>
            <w:r w:rsidR="000B77CD" w:rsidRPr="000B77CD">
              <w:rPr>
                <w:rFonts w:ascii="Times New Roman" w:hAnsi="Times New Roman" w:cs="Times New Roman"/>
                <w:sz w:val="24"/>
                <w:szCs w:val="24"/>
              </w:rPr>
              <w:t xml:space="preserve">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14160F" w:rsidRDefault="004A4A71" w:rsidP="00B32EC6">
            <w:pPr>
              <w:spacing w:before="120" w:line="276" w:lineRule="auto"/>
              <w:jc w:val="both"/>
              <w:rPr>
                <w:rFonts w:ascii="Times New Roman" w:hAnsi="Times New Roman" w:cs="Times New Roman"/>
                <w:sz w:val="24"/>
                <w:szCs w:val="24"/>
              </w:rPr>
            </w:pPr>
            <w:r>
              <w:rPr>
                <w:rFonts w:ascii="Times New Roman" w:hAnsi="Times New Roman" w:cs="Times New Roman"/>
                <w:sz w:val="24"/>
                <w:szCs w:val="24"/>
              </w:rPr>
              <w:t xml:space="preserve">11.2.3 </w:t>
            </w:r>
            <w:r w:rsidR="0014160F">
              <w:rPr>
                <w:rFonts w:ascii="Times New Roman" w:hAnsi="Times New Roman" w:cs="Times New Roman"/>
                <w:sz w:val="24"/>
                <w:szCs w:val="24"/>
              </w:rPr>
              <w:t xml:space="preserve">МИГ не е допустим за финансиране в случай, че по отношение на </w:t>
            </w:r>
            <w:r w:rsidR="0014160F" w:rsidRPr="0014160F">
              <w:rPr>
                <w:rFonts w:ascii="Times New Roman" w:hAnsi="Times New Roman" w:cs="Times New Roman"/>
                <w:sz w:val="24"/>
                <w:szCs w:val="24"/>
              </w:rPr>
              <w:t>законния представител на МИГ, членовете на колективния управителен орган и членовете на контролния орган, ако такъв е предвиден в устава на МИГ</w:t>
            </w:r>
            <w:r w:rsidR="00304323">
              <w:rPr>
                <w:rFonts w:ascii="Times New Roman" w:hAnsi="Times New Roman" w:cs="Times New Roman"/>
                <w:sz w:val="24"/>
                <w:szCs w:val="24"/>
              </w:rPr>
              <w:t>, е налице някое от следните основания за отстраняване:</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1. </w:t>
            </w:r>
            <w:r w:rsidR="00304323">
              <w:rPr>
                <w:rFonts w:ascii="Times New Roman" w:hAnsi="Times New Roman" w:cs="Times New Roman"/>
                <w:sz w:val="24"/>
                <w:szCs w:val="24"/>
              </w:rPr>
              <w:t xml:space="preserve">е </w:t>
            </w:r>
            <w:r w:rsidRPr="0014160F">
              <w:rPr>
                <w:rFonts w:ascii="Times New Roman" w:hAnsi="Times New Roman" w:cs="Times New Roman"/>
                <w:sz w:val="24"/>
                <w:szCs w:val="24"/>
              </w:rPr>
              <w:t>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2.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осъден/а с влязла в сила присъда за престъпление, аналогично на тези по т. 1, в друга държава членка или трета страна;</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3. </w:t>
            </w:r>
            <w:r w:rsidR="00304323">
              <w:rPr>
                <w:rFonts w:ascii="Times New Roman" w:hAnsi="Times New Roman" w:cs="Times New Roman"/>
                <w:sz w:val="24"/>
                <w:szCs w:val="24"/>
              </w:rPr>
              <w:t>има</w:t>
            </w:r>
            <w:r w:rsidRPr="0014160F">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14160F">
              <w:rPr>
                <w:rFonts w:ascii="Times New Roman" w:hAnsi="Times New Roman" w:cs="Times New Roman"/>
                <w:sz w:val="24"/>
                <w:szCs w:val="24"/>
              </w:rPr>
              <w:t>социалноосигурителни</w:t>
            </w:r>
            <w:proofErr w:type="spellEnd"/>
            <w:r w:rsidRPr="0014160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4. е налице неравнопоставеност в случаите по чл. 44, ал. 5 от ЗОП;</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5. е установено с акт на компетентен орган, че:</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а)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б)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6.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lastRenderedPageBreak/>
              <w:t xml:space="preserve">7. е налице конфликт на интереси по смисъла на Регламент (ЕС, </w:t>
            </w:r>
            <w:proofErr w:type="spellStart"/>
            <w:r w:rsidRPr="0014160F">
              <w:rPr>
                <w:rFonts w:ascii="Times New Roman" w:hAnsi="Times New Roman" w:cs="Times New Roman"/>
                <w:sz w:val="24"/>
                <w:szCs w:val="24"/>
              </w:rPr>
              <w:t>Евратом</w:t>
            </w:r>
            <w:proofErr w:type="spellEnd"/>
            <w:r w:rsidRPr="0014160F">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4160F">
              <w:rPr>
                <w:rFonts w:ascii="Times New Roman" w:hAnsi="Times New Roman" w:cs="Times New Roman"/>
                <w:sz w:val="24"/>
                <w:szCs w:val="24"/>
              </w:rPr>
              <w:t>Евратом</w:t>
            </w:r>
            <w:proofErr w:type="spellEnd"/>
            <w:r w:rsidRPr="0014160F">
              <w:rPr>
                <w:rFonts w:ascii="Times New Roman" w:hAnsi="Times New Roman" w:cs="Times New Roman"/>
                <w:sz w:val="24"/>
                <w:szCs w:val="24"/>
              </w:rPr>
              <w:t>) № 966/2012, който не може да бъде отстранен.</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8. </w:t>
            </w:r>
            <w:r w:rsidR="00304323">
              <w:rPr>
                <w:rFonts w:ascii="Times New Roman" w:hAnsi="Times New Roman" w:cs="Times New Roman"/>
                <w:sz w:val="24"/>
                <w:szCs w:val="24"/>
              </w:rPr>
              <w:t xml:space="preserve">е </w:t>
            </w:r>
            <w:r w:rsidRPr="0014160F">
              <w:rPr>
                <w:rFonts w:ascii="Times New Roman" w:hAnsi="Times New Roman" w:cs="Times New Roman"/>
                <w:sz w:val="24"/>
                <w:szCs w:val="24"/>
              </w:rPr>
              <w:t>обявен в несъстоятелност или в производство по несъстоятелност, в процедура</w:t>
            </w:r>
            <w:r w:rsidR="00304323">
              <w:rPr>
                <w:rFonts w:ascii="Times New Roman" w:hAnsi="Times New Roman" w:cs="Times New Roman"/>
                <w:sz w:val="24"/>
                <w:szCs w:val="24"/>
              </w:rPr>
              <w:t xml:space="preserve"> е</w:t>
            </w:r>
            <w:r w:rsidRPr="0014160F">
              <w:rPr>
                <w:rFonts w:ascii="Times New Roman" w:hAnsi="Times New Roman" w:cs="Times New Roman"/>
                <w:sz w:val="24"/>
                <w:szCs w:val="24"/>
              </w:rPr>
              <w:t xml:space="preserve"> по ликвидация, сключил </w:t>
            </w:r>
            <w:r w:rsidR="00304323">
              <w:rPr>
                <w:rFonts w:ascii="Times New Roman" w:hAnsi="Times New Roman" w:cs="Times New Roman"/>
                <w:sz w:val="24"/>
                <w:szCs w:val="24"/>
              </w:rPr>
              <w:t xml:space="preserve">е </w:t>
            </w:r>
            <w:r w:rsidRPr="0014160F">
              <w:rPr>
                <w:rFonts w:ascii="Times New Roman" w:hAnsi="Times New Roman" w:cs="Times New Roman"/>
                <w:sz w:val="24"/>
                <w:szCs w:val="24"/>
              </w:rPr>
              <w:t xml:space="preserve">извънсъдебно споразумение с кредиторите си по смисъла на чл. 740 от Търговския закон, преустановил </w:t>
            </w:r>
            <w:r w:rsidR="00304323">
              <w:rPr>
                <w:rFonts w:ascii="Times New Roman" w:hAnsi="Times New Roman" w:cs="Times New Roman"/>
                <w:sz w:val="24"/>
                <w:szCs w:val="24"/>
              </w:rPr>
              <w:t xml:space="preserve">е </w:t>
            </w:r>
            <w:r w:rsidRPr="0014160F">
              <w:rPr>
                <w:rFonts w:ascii="Times New Roman" w:hAnsi="Times New Roman" w:cs="Times New Roman"/>
                <w:sz w:val="24"/>
                <w:szCs w:val="24"/>
              </w:rPr>
              <w:t>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съм установен;</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9. е установено, че </w:t>
            </w:r>
            <w:r w:rsidR="00304323">
              <w:rPr>
                <w:rFonts w:ascii="Times New Roman" w:hAnsi="Times New Roman" w:cs="Times New Roman"/>
                <w:sz w:val="24"/>
                <w:szCs w:val="24"/>
              </w:rPr>
              <w:t>не е</w:t>
            </w:r>
            <w:r w:rsidRPr="0014160F">
              <w:rPr>
                <w:rFonts w:ascii="Times New Roman" w:hAnsi="Times New Roman" w:cs="Times New Roman"/>
                <w:sz w:val="24"/>
                <w:szCs w:val="24"/>
              </w:rPr>
              <w:t xml:space="preserve"> изпълнил/а разпореждане на Европейската комисия за възстановяване на предоставена неправомерн</w:t>
            </w:r>
            <w:r w:rsidR="00304323">
              <w:rPr>
                <w:rFonts w:ascii="Times New Roman" w:hAnsi="Times New Roman" w:cs="Times New Roman"/>
                <w:sz w:val="24"/>
                <w:szCs w:val="24"/>
              </w:rPr>
              <w:t>а и несъвместима държавна помощ;</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10. </w:t>
            </w:r>
            <w:r w:rsidR="00304323">
              <w:rPr>
                <w:rFonts w:ascii="Times New Roman" w:hAnsi="Times New Roman" w:cs="Times New Roman"/>
                <w:sz w:val="24"/>
                <w:szCs w:val="24"/>
              </w:rPr>
              <w:t xml:space="preserve">е </w:t>
            </w:r>
            <w:r w:rsidRPr="0014160F">
              <w:rPr>
                <w:rFonts w:ascii="Times New Roman" w:hAnsi="Times New Roman" w:cs="Times New Roman"/>
                <w:sz w:val="24"/>
                <w:szCs w:val="24"/>
              </w:rPr>
              <w:t>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11.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00304323">
              <w:rPr>
                <w:rFonts w:ascii="Times New Roman" w:hAnsi="Times New Roman" w:cs="Times New Roman"/>
                <w:sz w:val="24"/>
                <w:szCs w:val="24"/>
              </w:rPr>
              <w:t>;</w:t>
            </w:r>
          </w:p>
          <w:p w:rsidR="0014160F" w:rsidRPr="0014160F" w:rsidRDefault="0014160F" w:rsidP="00B32EC6">
            <w:pPr>
              <w:spacing w:before="120" w:line="276" w:lineRule="auto"/>
              <w:jc w:val="both"/>
              <w:rPr>
                <w:rFonts w:ascii="Times New Roman" w:hAnsi="Times New Roman" w:cs="Times New Roman"/>
                <w:sz w:val="24"/>
                <w:szCs w:val="24"/>
              </w:rPr>
            </w:pPr>
            <w:r w:rsidRPr="0014160F">
              <w:rPr>
                <w:rFonts w:ascii="Times New Roman" w:hAnsi="Times New Roman" w:cs="Times New Roman"/>
                <w:sz w:val="24"/>
                <w:szCs w:val="24"/>
              </w:rPr>
              <w:t xml:space="preserve">12.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член на колективния управителен орган или на контролния орган на МИГ и </w:t>
            </w:r>
            <w:r w:rsidR="00304323">
              <w:rPr>
                <w:rFonts w:ascii="Times New Roman" w:hAnsi="Times New Roman" w:cs="Times New Roman"/>
                <w:sz w:val="24"/>
                <w:szCs w:val="24"/>
              </w:rPr>
              <w:t>е</w:t>
            </w:r>
            <w:r w:rsidRPr="0014160F">
              <w:rPr>
                <w:rFonts w:ascii="Times New Roman" w:hAnsi="Times New Roman" w:cs="Times New Roman"/>
                <w:sz w:val="24"/>
                <w:szCs w:val="24"/>
              </w:rPr>
              <w:t xml:space="preserve">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14160F" w:rsidRPr="009B380A" w:rsidRDefault="0014160F" w:rsidP="004A4A71">
            <w:pPr>
              <w:spacing w:before="120" w:after="200" w:line="276" w:lineRule="auto"/>
              <w:jc w:val="both"/>
              <w:rPr>
                <w:rFonts w:ascii="Times New Roman" w:hAnsi="Times New Roman" w:cs="Times New Roman"/>
                <w:sz w:val="24"/>
                <w:szCs w:val="24"/>
                <w:shd w:val="clear" w:color="auto" w:fill="FEFEFE"/>
                <w:lang w:val="ru-RU"/>
              </w:rPr>
            </w:pPr>
            <w:r w:rsidRPr="0014160F">
              <w:rPr>
                <w:rFonts w:ascii="Times New Roman" w:hAnsi="Times New Roman" w:cs="Times New Roman"/>
                <w:sz w:val="24"/>
                <w:szCs w:val="24"/>
              </w:rPr>
              <w:t>13.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tc>
      </w:tr>
      <w:tr w:rsidR="00A650CA" w:rsidRPr="00F43DD7" w:rsidTr="004B062E">
        <w:tc>
          <w:tcPr>
            <w:tcW w:w="10632" w:type="dxa"/>
            <w:tcPrChange w:id="37" w:author="Ralitsa Vasileva" w:date="2020-05-12T12:19:00Z">
              <w:tcPr>
                <w:tcW w:w="9781" w:type="dxa"/>
              </w:tcPr>
            </w:tcPrChange>
          </w:tcPr>
          <w:p w:rsidR="00A650CA" w:rsidRPr="009B380A" w:rsidRDefault="00EE0C4B" w:rsidP="00E138FE">
            <w:pPr>
              <w:tabs>
                <w:tab w:val="left" w:pos="0"/>
                <w:tab w:val="left" w:pos="709"/>
              </w:tabs>
              <w:ind w:left="360" w:firstLine="38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12. </w:t>
            </w:r>
            <w:r w:rsidR="00A650CA" w:rsidRPr="009B380A">
              <w:rPr>
                <w:rFonts w:ascii="Times New Roman" w:hAnsi="Times New Roman" w:cs="Times New Roman"/>
                <w:b/>
                <w:sz w:val="24"/>
                <w:szCs w:val="24"/>
              </w:rPr>
              <w:t>Допустими партньори:</w:t>
            </w:r>
          </w:p>
          <w:p w:rsidR="00200C8B" w:rsidRDefault="00EB22B3" w:rsidP="00A1371E">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В проект за подготвителни дейности за проект за вътрешно териториално сътрудничество или транснационално сътрудничество не участват партньори. Кандидатът </w:t>
            </w:r>
            <w:r w:rsidR="00876943">
              <w:rPr>
                <w:rFonts w:ascii="Times New Roman" w:hAnsi="Times New Roman" w:cs="Times New Roman"/>
                <w:sz w:val="24"/>
                <w:szCs w:val="24"/>
                <w:shd w:val="clear" w:color="auto" w:fill="FEFEFE"/>
              </w:rPr>
              <w:t>посочва</w:t>
            </w:r>
            <w:r w:rsidRPr="00F43DD7">
              <w:rPr>
                <w:rFonts w:ascii="Times New Roman" w:hAnsi="Times New Roman" w:cs="Times New Roman"/>
                <w:sz w:val="24"/>
                <w:szCs w:val="24"/>
                <w:shd w:val="clear" w:color="auto" w:fill="FEFEFE"/>
              </w:rPr>
              <w:t xml:space="preserve"> само потенциални партньори. </w:t>
            </w:r>
          </w:p>
          <w:p w:rsidR="00276EE3" w:rsidRPr="00752E9A" w:rsidRDefault="00276EE3" w:rsidP="00276EE3">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38" w:author="Ralitsa Vasileva" w:date="2020-05-12T12:19:00Z">
          <w:tblPr>
            <w:tblStyle w:val="TableGrid"/>
            <w:tblW w:w="9781" w:type="dxa"/>
            <w:tblInd w:w="-34" w:type="dxa"/>
            <w:tblLook w:val="04A0" w:firstRow="1" w:lastRow="0" w:firstColumn="1" w:lastColumn="0" w:noHBand="0" w:noVBand="1"/>
          </w:tblPr>
        </w:tblPrChange>
      </w:tblPr>
      <w:tblGrid>
        <w:gridCol w:w="10632"/>
        <w:tblGridChange w:id="39">
          <w:tblGrid>
            <w:gridCol w:w="9781"/>
          </w:tblGrid>
        </w:tblGridChange>
      </w:tblGrid>
      <w:tr w:rsidR="00A650CA" w:rsidRPr="00F43DD7" w:rsidTr="004B062E">
        <w:tc>
          <w:tcPr>
            <w:tcW w:w="10632" w:type="dxa"/>
            <w:tcPrChange w:id="40" w:author="Ralitsa Vasileva" w:date="2020-05-12T12:19:00Z">
              <w:tcPr>
                <w:tcW w:w="9781" w:type="dxa"/>
              </w:tcPr>
            </w:tcPrChange>
          </w:tcPr>
          <w:p w:rsidR="00A650CA" w:rsidRPr="00876943" w:rsidRDefault="00876943" w:rsidP="00876943">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13. </w:t>
            </w:r>
            <w:r w:rsidR="00A650CA" w:rsidRPr="00876943">
              <w:rPr>
                <w:rFonts w:ascii="Times New Roman" w:hAnsi="Times New Roman" w:cs="Times New Roman"/>
                <w:b/>
                <w:sz w:val="24"/>
                <w:szCs w:val="24"/>
              </w:rPr>
              <w:t>Дейности, допустими за финансиране:</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1. провеждане на срещи с потенциални партньори;</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2. провеждане на заседания и мероприятия за планиране на дейностите по проекта;</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3. подготовка и разработване на проект за </w:t>
            </w:r>
            <w:proofErr w:type="spellStart"/>
            <w:r w:rsidRPr="00F43DD7">
              <w:rPr>
                <w:rFonts w:ascii="Times New Roman" w:hAnsi="Times New Roman" w:cs="Times New Roman"/>
                <w:sz w:val="24"/>
                <w:szCs w:val="24"/>
              </w:rPr>
              <w:t>вътрешнотериториално</w:t>
            </w:r>
            <w:proofErr w:type="spellEnd"/>
            <w:r w:rsidRPr="00F43DD7">
              <w:rPr>
                <w:rFonts w:ascii="Times New Roman" w:hAnsi="Times New Roman" w:cs="Times New Roman"/>
                <w:sz w:val="24"/>
                <w:szCs w:val="24"/>
              </w:rPr>
              <w:t xml:space="preserve"> или транснационално сътрудничество;</w:t>
            </w:r>
          </w:p>
          <w:p w:rsidR="00EB22B3" w:rsidRPr="00F43DD7"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4. дейности по публичност и информираност;</w:t>
            </w:r>
          </w:p>
          <w:p w:rsidR="00EB22B3" w:rsidRDefault="00EB22B3" w:rsidP="00A43A7C">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5. координация на изпълнението на подготвителните дейности.</w:t>
            </w:r>
          </w:p>
          <w:p w:rsidR="00F83DE0" w:rsidRDefault="00F83DE0" w:rsidP="00A43A7C">
            <w:pPr>
              <w:tabs>
                <w:tab w:val="left" w:pos="0"/>
                <w:tab w:val="left" w:pos="709"/>
              </w:tabs>
              <w:spacing w:line="276" w:lineRule="auto"/>
              <w:jc w:val="both"/>
              <w:rPr>
                <w:rFonts w:ascii="Times New Roman" w:hAnsi="Times New Roman" w:cs="Times New Roman"/>
                <w:sz w:val="24"/>
                <w:szCs w:val="24"/>
              </w:rPr>
            </w:pPr>
          </w:p>
          <w:p w:rsidR="00F83DE0" w:rsidRPr="00F43DD7" w:rsidRDefault="00F83DE0" w:rsidP="00A43A7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Дейностите за координация са допустими при условие, </w:t>
            </w:r>
            <w:r w:rsidRPr="00FE2333">
              <w:rPr>
                <w:rFonts w:ascii="Times New Roman" w:hAnsi="Times New Roman" w:cs="Times New Roman"/>
                <w:sz w:val="24"/>
                <w:szCs w:val="24"/>
              </w:rPr>
              <w:t xml:space="preserve">че в т. </w:t>
            </w:r>
            <w:r w:rsidR="00677787" w:rsidRPr="00E138FE">
              <w:rPr>
                <w:rFonts w:ascii="Times New Roman" w:hAnsi="Times New Roman" w:cs="Times New Roman"/>
                <w:sz w:val="24"/>
                <w:szCs w:val="24"/>
              </w:rPr>
              <w:t>9</w:t>
            </w:r>
            <w:r w:rsidRPr="00FE2333">
              <w:rPr>
                <w:rFonts w:ascii="Times New Roman" w:hAnsi="Times New Roman" w:cs="Times New Roman"/>
                <w:sz w:val="24"/>
                <w:szCs w:val="24"/>
              </w:rPr>
              <w:t xml:space="preserve"> „Екип“</w:t>
            </w:r>
            <w:r>
              <w:rPr>
                <w:rFonts w:ascii="Times New Roman" w:hAnsi="Times New Roman" w:cs="Times New Roman"/>
                <w:sz w:val="24"/>
                <w:szCs w:val="24"/>
              </w:rPr>
              <w:t xml:space="preserve"> от формуляра за кандидатстване е посочен </w:t>
            </w:r>
            <w:r w:rsidR="00582B4F">
              <w:rPr>
                <w:rFonts w:ascii="Times New Roman" w:hAnsi="Times New Roman" w:cs="Times New Roman"/>
                <w:sz w:val="24"/>
                <w:szCs w:val="24"/>
              </w:rPr>
              <w:t xml:space="preserve">само </w:t>
            </w:r>
            <w:r>
              <w:rPr>
                <w:rFonts w:ascii="Times New Roman" w:hAnsi="Times New Roman" w:cs="Times New Roman"/>
                <w:sz w:val="24"/>
                <w:szCs w:val="24"/>
              </w:rPr>
              <w:t xml:space="preserve">един координатор. </w:t>
            </w:r>
            <w:r w:rsidR="00025B83">
              <w:rPr>
                <w:rFonts w:ascii="Times New Roman" w:hAnsi="Times New Roman" w:cs="Times New Roman"/>
                <w:sz w:val="24"/>
                <w:szCs w:val="24"/>
              </w:rPr>
              <w:t>Когато</w:t>
            </w:r>
            <w:r>
              <w:rPr>
                <w:rFonts w:ascii="Times New Roman" w:hAnsi="Times New Roman" w:cs="Times New Roman"/>
                <w:sz w:val="24"/>
                <w:szCs w:val="24"/>
              </w:rPr>
              <w:t xml:space="preserve"> посоченото лице </w:t>
            </w:r>
            <w:r w:rsidR="00453515">
              <w:rPr>
                <w:rFonts w:ascii="Times New Roman" w:hAnsi="Times New Roman" w:cs="Times New Roman"/>
                <w:sz w:val="24"/>
                <w:szCs w:val="24"/>
              </w:rPr>
              <w:t xml:space="preserve">не е част от </w:t>
            </w:r>
            <w:r w:rsidR="00453515">
              <w:rPr>
                <w:rFonts w:ascii="Times New Roman" w:hAnsi="Times New Roman" w:cs="Times New Roman"/>
                <w:sz w:val="24"/>
                <w:szCs w:val="24"/>
              </w:rPr>
              <w:lastRenderedPageBreak/>
              <w:t xml:space="preserve">административния екип на </w:t>
            </w:r>
            <w:r>
              <w:rPr>
                <w:rFonts w:ascii="Times New Roman" w:hAnsi="Times New Roman" w:cs="Times New Roman"/>
                <w:sz w:val="24"/>
                <w:szCs w:val="24"/>
              </w:rPr>
              <w:t xml:space="preserve">МИГ, то следва да отговаря на изискванията на чл. 13, ал. 4 от Наредба № 22 от 2015 г. </w:t>
            </w:r>
            <w:r w:rsidR="00582B4F">
              <w:rPr>
                <w:rFonts w:ascii="Times New Roman" w:hAnsi="Times New Roman" w:cs="Times New Roman"/>
                <w:sz w:val="24"/>
                <w:szCs w:val="24"/>
              </w:rPr>
              <w:t>В този случай кандидатът представя необходимите документи, доказващи изискванията на чл. 13, ал. 4 от Наредба № 22</w:t>
            </w:r>
            <w:r w:rsidR="00806BA3">
              <w:rPr>
                <w:rFonts w:ascii="Times New Roman" w:hAnsi="Times New Roman" w:cs="Times New Roman"/>
                <w:sz w:val="24"/>
                <w:szCs w:val="24"/>
              </w:rPr>
              <w:t>, посочени в т. 24 от настоящите условия</w:t>
            </w:r>
            <w:r w:rsidR="00582B4F">
              <w:rPr>
                <w:rFonts w:ascii="Times New Roman" w:hAnsi="Times New Roman" w:cs="Times New Roman"/>
                <w:sz w:val="24"/>
                <w:szCs w:val="24"/>
              </w:rPr>
              <w:t xml:space="preserve">. </w:t>
            </w:r>
          </w:p>
          <w:p w:rsidR="00EA2AAF" w:rsidRPr="00F43DD7" w:rsidRDefault="00EA2AAF" w:rsidP="00DE6963">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41" w:author="Ralitsa Vasileva" w:date="2020-05-12T12:19:00Z">
          <w:tblPr>
            <w:tblStyle w:val="TableGrid"/>
            <w:tblW w:w="9781" w:type="dxa"/>
            <w:tblInd w:w="-34" w:type="dxa"/>
            <w:tblLook w:val="04A0" w:firstRow="1" w:lastRow="0" w:firstColumn="1" w:lastColumn="0" w:noHBand="0" w:noVBand="1"/>
          </w:tblPr>
        </w:tblPrChange>
      </w:tblPr>
      <w:tblGrid>
        <w:gridCol w:w="10632"/>
        <w:tblGridChange w:id="42">
          <w:tblGrid>
            <w:gridCol w:w="9781"/>
          </w:tblGrid>
        </w:tblGridChange>
      </w:tblGrid>
      <w:tr w:rsidR="00A650CA" w:rsidRPr="00F43DD7" w:rsidTr="004B062E">
        <w:tc>
          <w:tcPr>
            <w:tcW w:w="10632" w:type="dxa"/>
            <w:tcPrChange w:id="43" w:author="Ralitsa Vasileva" w:date="2020-05-12T12:19:00Z">
              <w:tcPr>
                <w:tcW w:w="9781" w:type="dxa"/>
              </w:tcPr>
            </w:tcPrChange>
          </w:tcPr>
          <w:p w:rsidR="00A650CA" w:rsidRPr="00876943" w:rsidRDefault="00876943" w:rsidP="00876943">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14. </w:t>
            </w:r>
            <w:r w:rsidR="00A650CA" w:rsidRPr="00876943">
              <w:rPr>
                <w:rFonts w:ascii="Times New Roman" w:hAnsi="Times New Roman" w:cs="Times New Roman"/>
                <w:b/>
                <w:sz w:val="24"/>
                <w:szCs w:val="24"/>
              </w:rPr>
              <w:t>Категории разходи, допустими за финансиране:</w:t>
            </w:r>
          </w:p>
          <w:p w:rsidR="00E477B0" w:rsidRPr="00F43DD7" w:rsidRDefault="00876943"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14.1. </w:t>
            </w:r>
            <w:r w:rsidR="00E477B0" w:rsidRPr="00F43DD7">
              <w:rPr>
                <w:rFonts w:ascii="Times New Roman" w:hAnsi="Times New Roman" w:cs="Times New Roman"/>
                <w:sz w:val="24"/>
                <w:szCs w:val="24"/>
                <w:shd w:val="clear" w:color="auto" w:fill="FEFEFE"/>
              </w:rPr>
              <w:t xml:space="preserve">По проект за подготвителни дейности за проекти за </w:t>
            </w:r>
            <w:proofErr w:type="spellStart"/>
            <w:r w:rsidR="00E477B0" w:rsidRPr="00F43DD7">
              <w:rPr>
                <w:rFonts w:ascii="Times New Roman" w:hAnsi="Times New Roman" w:cs="Times New Roman"/>
                <w:sz w:val="24"/>
                <w:szCs w:val="24"/>
                <w:shd w:val="clear" w:color="auto" w:fill="FEFEFE"/>
              </w:rPr>
              <w:t>вътрешнотериториално</w:t>
            </w:r>
            <w:proofErr w:type="spellEnd"/>
            <w:r w:rsidR="00E477B0" w:rsidRPr="00F43DD7">
              <w:rPr>
                <w:rFonts w:ascii="Times New Roman" w:hAnsi="Times New Roman" w:cs="Times New Roman"/>
                <w:sz w:val="24"/>
                <w:szCs w:val="24"/>
                <w:shd w:val="clear" w:color="auto" w:fill="FEFEFE"/>
              </w:rPr>
              <w:t xml:space="preserve"> и транснационално сътрудничество са допустими разходи за:</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организиране на срещи с потенциални партньори, заседания за планиране и събития;</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предварителни проучвания и консултации, свързани с разработването на проект за сътрудничество, включително за издаване на </w:t>
            </w:r>
            <w:r w:rsidR="00443279">
              <w:rPr>
                <w:rFonts w:ascii="Times New Roman" w:hAnsi="Times New Roman" w:cs="Times New Roman"/>
                <w:sz w:val="24"/>
                <w:szCs w:val="24"/>
                <w:shd w:val="clear" w:color="auto" w:fill="FEFEFE"/>
              </w:rPr>
              <w:t xml:space="preserve">нормативно изискуеми </w:t>
            </w:r>
            <w:r w:rsidRPr="00F43DD7">
              <w:rPr>
                <w:rFonts w:ascii="Times New Roman" w:hAnsi="Times New Roman" w:cs="Times New Roman"/>
                <w:sz w:val="24"/>
                <w:szCs w:val="24"/>
                <w:shd w:val="clear" w:color="auto" w:fill="FEFEFE"/>
              </w:rPr>
              <w:t>становища</w:t>
            </w:r>
            <w:r w:rsidR="00443279">
              <w:rPr>
                <w:rFonts w:ascii="Times New Roman" w:hAnsi="Times New Roman" w:cs="Times New Roman"/>
                <w:sz w:val="24"/>
                <w:szCs w:val="24"/>
                <w:shd w:val="clear" w:color="auto" w:fill="FEFEFE"/>
              </w:rPr>
              <w:t>, свързани с реализация на проект за сътрудничество</w:t>
            </w:r>
            <w:r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520507">
              <w:rPr>
                <w:rFonts w:ascii="Times New Roman" w:hAnsi="Times New Roman" w:cs="Times New Roman"/>
                <w:sz w:val="24"/>
                <w:szCs w:val="24"/>
                <w:shd w:val="clear" w:color="auto" w:fill="FEFEFE"/>
              </w:rPr>
              <w:t xml:space="preserve">възнаграждения за </w:t>
            </w:r>
            <w:r w:rsidRPr="00F43DD7">
              <w:rPr>
                <w:rFonts w:ascii="Times New Roman" w:hAnsi="Times New Roman" w:cs="Times New Roman"/>
                <w:sz w:val="24"/>
                <w:szCs w:val="24"/>
                <w:shd w:val="clear" w:color="auto" w:fill="FEFEFE"/>
              </w:rPr>
              <w:t>външни експерти – физически или юридически лица за изпълнение на дейности по проекта</w:t>
            </w:r>
            <w:r w:rsidR="00C62AB8">
              <w:rPr>
                <w:rFonts w:ascii="Times New Roman" w:hAnsi="Times New Roman" w:cs="Times New Roman"/>
                <w:sz w:val="24"/>
                <w:szCs w:val="24"/>
                <w:shd w:val="clear" w:color="auto" w:fill="FEFEFE"/>
              </w:rPr>
              <w:t>, включително за преводачески услуги</w:t>
            </w:r>
            <w:r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4. </w:t>
            </w:r>
            <w:r w:rsidR="00FD34CE" w:rsidRPr="00F43DD7">
              <w:rPr>
                <w:rFonts w:ascii="Times New Roman" w:hAnsi="Times New Roman" w:cs="Times New Roman"/>
                <w:sz w:val="24"/>
                <w:szCs w:val="24"/>
                <w:shd w:val="clear" w:color="auto" w:fill="FEFEFE"/>
              </w:rPr>
              <w:t>възнаграждения, свързани с координацията по проекта</w:t>
            </w:r>
            <w:r w:rsidR="00FD34CE">
              <w:rPr>
                <w:rFonts w:ascii="Times New Roman" w:hAnsi="Times New Roman" w:cs="Times New Roman"/>
                <w:sz w:val="24"/>
                <w:szCs w:val="24"/>
                <w:shd w:val="clear" w:color="auto" w:fill="FEFEFE"/>
              </w:rPr>
              <w:t>, различни от тези по т. 3</w:t>
            </w:r>
            <w:r w:rsidR="00036840">
              <w:rPr>
                <w:rFonts w:ascii="Times New Roman" w:hAnsi="Times New Roman" w:cs="Times New Roman"/>
                <w:sz w:val="24"/>
                <w:szCs w:val="24"/>
                <w:shd w:val="clear" w:color="auto" w:fill="FEFEFE"/>
              </w:rPr>
              <w:t>,</w:t>
            </w:r>
            <w:r w:rsidR="00FD34CE">
              <w:rPr>
                <w:rFonts w:ascii="Times New Roman" w:hAnsi="Times New Roman" w:cs="Times New Roman"/>
                <w:sz w:val="24"/>
                <w:szCs w:val="24"/>
                <w:shd w:val="clear" w:color="auto" w:fill="FEFEFE"/>
              </w:rPr>
              <w:t xml:space="preserve"> в размер  неповече от 10 на сто от стойността на проекта</w:t>
            </w:r>
            <w:r w:rsidR="00FD34CE" w:rsidRPr="00F43DD7">
              <w:rPr>
                <w:rFonts w:ascii="Times New Roman" w:hAnsi="Times New Roman" w:cs="Times New Roman"/>
                <w:sz w:val="24"/>
                <w:szCs w:val="24"/>
                <w:shd w:val="clear" w:color="auto" w:fill="FEFEFE"/>
              </w:rPr>
              <w:t>;</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5. </w:t>
            </w:r>
            <w:r w:rsidR="00FD34CE" w:rsidRPr="00F43DD7">
              <w:rPr>
                <w:rFonts w:ascii="Times New Roman" w:hAnsi="Times New Roman" w:cs="Times New Roman"/>
                <w:sz w:val="24"/>
                <w:szCs w:val="24"/>
                <w:shd w:val="clear" w:color="auto" w:fill="FEFEFE"/>
              </w:rPr>
              <w:t>командировки на служителите на МИГ, експерти по проекта,</w:t>
            </w:r>
            <w:r w:rsidR="00EE7CDF">
              <w:rPr>
                <w:rFonts w:ascii="Times New Roman" w:hAnsi="Times New Roman" w:cs="Times New Roman"/>
                <w:sz w:val="24"/>
                <w:szCs w:val="24"/>
                <w:shd w:val="clear" w:color="auto" w:fill="FEFEFE"/>
              </w:rPr>
              <w:t xml:space="preserve"> включително преводачи,</w:t>
            </w:r>
            <w:r w:rsidR="00FD34CE" w:rsidRPr="00F43DD7">
              <w:rPr>
                <w:rFonts w:ascii="Times New Roman" w:hAnsi="Times New Roman" w:cs="Times New Roman"/>
                <w:sz w:val="24"/>
                <w:szCs w:val="24"/>
                <w:shd w:val="clear" w:color="auto" w:fill="FEFEFE"/>
              </w:rPr>
              <w:t xml:space="preserve"> членове на колективния управителен орган и членове на колективния върховен орган на МИГ съгласно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2004 г. (ДВ, бр. 50 от 2004 г.);</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6. информираност – публикации в регионални медии, информационни конференции; </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7. публичност – изготвяне и разпространение на информационни материали и осигуряване на публичност, в т. ч. информационни табели</w:t>
            </w:r>
            <w:r w:rsidR="000D384F">
              <w:rPr>
                <w:rFonts w:ascii="Times New Roman" w:hAnsi="Times New Roman" w:cs="Times New Roman"/>
                <w:sz w:val="24"/>
                <w:szCs w:val="24"/>
                <w:shd w:val="clear" w:color="auto" w:fill="FEFEFE"/>
              </w:rPr>
              <w:t>;</w:t>
            </w:r>
          </w:p>
          <w:p w:rsidR="00D23DC6" w:rsidRDefault="00E477B0" w:rsidP="005600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8. 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sidR="00D23DC6">
              <w:rPr>
                <w:rFonts w:ascii="Times New Roman" w:hAnsi="Times New Roman" w:cs="Times New Roman"/>
                <w:sz w:val="24"/>
                <w:szCs w:val="24"/>
                <w:shd w:val="clear" w:color="auto" w:fill="FEFEFE"/>
              </w:rPr>
              <w:t>;</w:t>
            </w:r>
          </w:p>
          <w:p w:rsidR="00D23DC6" w:rsidRDefault="00D23DC6"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9. пощенски и </w:t>
            </w:r>
            <w:r w:rsidR="00E477B0" w:rsidRPr="00F43DD7">
              <w:rPr>
                <w:rFonts w:ascii="Times New Roman" w:hAnsi="Times New Roman" w:cs="Times New Roman"/>
                <w:sz w:val="24"/>
                <w:szCs w:val="24"/>
                <w:shd w:val="clear" w:color="auto" w:fill="FEFEFE"/>
              </w:rPr>
              <w:t>к</w:t>
            </w:r>
            <w:r>
              <w:rPr>
                <w:rFonts w:ascii="Times New Roman" w:hAnsi="Times New Roman" w:cs="Times New Roman"/>
                <w:sz w:val="24"/>
                <w:szCs w:val="24"/>
                <w:shd w:val="clear" w:color="auto" w:fill="FEFEFE"/>
              </w:rPr>
              <w:t>уриерски услуги;</w:t>
            </w:r>
          </w:p>
          <w:p w:rsidR="00E477B0" w:rsidRPr="00F43DD7" w:rsidRDefault="00D23DC6"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w:t>
            </w:r>
            <w:r w:rsidR="00E477B0" w:rsidRPr="00F43DD7">
              <w:rPr>
                <w:rFonts w:ascii="Times New Roman" w:hAnsi="Times New Roman" w:cs="Times New Roman"/>
                <w:sz w:val="24"/>
                <w:szCs w:val="24"/>
                <w:shd w:val="clear" w:color="auto" w:fill="FEFEFE"/>
              </w:rPr>
              <w:t>такси за издаване на документи</w:t>
            </w:r>
            <w:r w:rsidR="008465F4">
              <w:rPr>
                <w:rFonts w:ascii="Times New Roman" w:hAnsi="Times New Roman" w:cs="Times New Roman"/>
                <w:sz w:val="24"/>
                <w:szCs w:val="24"/>
                <w:shd w:val="clear" w:color="auto" w:fill="FEFEFE"/>
              </w:rPr>
              <w:t>, необходими за изпълнение на дейностите за подготовка на проект за сътрудничество</w:t>
            </w:r>
            <w:r w:rsidR="000D384F">
              <w:rPr>
                <w:rFonts w:ascii="Times New Roman" w:hAnsi="Times New Roman" w:cs="Times New Roman"/>
                <w:sz w:val="24"/>
                <w:szCs w:val="24"/>
                <w:shd w:val="clear" w:color="auto" w:fill="FEFEFE"/>
              </w:rPr>
              <w:t>.</w:t>
            </w:r>
          </w:p>
          <w:p w:rsidR="005600FC" w:rsidRDefault="005600FC" w:rsidP="005600FC">
            <w:pPr>
              <w:spacing w:line="276" w:lineRule="auto"/>
              <w:jc w:val="both"/>
              <w:rPr>
                <w:rFonts w:ascii="Times New Roman" w:hAnsi="Times New Roman" w:cs="Times New Roman"/>
                <w:sz w:val="24"/>
                <w:szCs w:val="24"/>
                <w:shd w:val="clear" w:color="auto" w:fill="FEFEFE"/>
              </w:rPr>
            </w:pPr>
          </w:p>
          <w:p w:rsidR="001A7084" w:rsidRPr="007D2CD7" w:rsidRDefault="0086504B"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2</w:t>
            </w:r>
            <w:r>
              <w:rPr>
                <w:rFonts w:ascii="Times New Roman" w:hAnsi="Times New Roman" w:cs="Times New Roman"/>
                <w:sz w:val="24"/>
                <w:szCs w:val="24"/>
                <w:shd w:val="clear" w:color="auto" w:fill="FEFEFE"/>
              </w:rPr>
              <w:t xml:space="preserve">. </w:t>
            </w:r>
            <w:r w:rsidR="001A7084" w:rsidRPr="001A7084">
              <w:rPr>
                <w:rFonts w:ascii="Times New Roman" w:hAnsi="Times New Roman" w:cs="Times New Roman"/>
                <w:sz w:val="24"/>
                <w:szCs w:val="24"/>
                <w:shd w:val="clear" w:color="auto" w:fill="FEFEFE"/>
              </w:rPr>
              <w:t xml:space="preserve">За дейности, изпълнявани на територията на Република България, за които има определени опростени разходи, се </w:t>
            </w:r>
            <w:r w:rsidR="001A7084" w:rsidRPr="007D2CD7">
              <w:rPr>
                <w:rFonts w:ascii="Times New Roman" w:hAnsi="Times New Roman" w:cs="Times New Roman"/>
                <w:sz w:val="24"/>
                <w:szCs w:val="24"/>
                <w:shd w:val="clear" w:color="auto" w:fill="FEFEFE"/>
              </w:rPr>
              <w:t xml:space="preserve">включват в </w:t>
            </w:r>
            <w:r w:rsidR="00D03F3B" w:rsidRPr="007D2CD7">
              <w:rPr>
                <w:rFonts w:ascii="Times New Roman" w:hAnsi="Times New Roman" w:cs="Times New Roman"/>
                <w:sz w:val="24"/>
                <w:szCs w:val="24"/>
                <w:shd w:val="clear" w:color="auto" w:fill="FEFEFE"/>
              </w:rPr>
              <w:t xml:space="preserve">бюджета на </w:t>
            </w:r>
            <w:r w:rsidR="001A7084" w:rsidRPr="007D2CD7">
              <w:rPr>
                <w:rFonts w:ascii="Times New Roman" w:hAnsi="Times New Roman" w:cs="Times New Roman"/>
                <w:sz w:val="24"/>
                <w:szCs w:val="24"/>
                <w:shd w:val="clear" w:color="auto" w:fill="FEFEFE"/>
              </w:rPr>
              <w:t>проектното предложение</w:t>
            </w:r>
            <w:r w:rsidR="00036840">
              <w:rPr>
                <w:rFonts w:ascii="Times New Roman" w:hAnsi="Times New Roman" w:cs="Times New Roman"/>
                <w:sz w:val="24"/>
                <w:szCs w:val="24"/>
                <w:shd w:val="clear" w:color="auto" w:fill="FEFEFE"/>
              </w:rPr>
              <w:t>,</w:t>
            </w:r>
            <w:r w:rsidR="001A7084" w:rsidRPr="007D2CD7">
              <w:rPr>
                <w:rFonts w:ascii="Times New Roman" w:hAnsi="Times New Roman" w:cs="Times New Roman"/>
                <w:sz w:val="24"/>
                <w:szCs w:val="24"/>
                <w:shd w:val="clear" w:color="auto" w:fill="FEFEFE"/>
              </w:rPr>
              <w:t xml:space="preserve"> като за тях задължит</w:t>
            </w:r>
            <w:r w:rsidR="00CF51A0" w:rsidRPr="007D2CD7">
              <w:rPr>
                <w:rFonts w:ascii="Times New Roman" w:hAnsi="Times New Roman" w:cs="Times New Roman"/>
                <w:sz w:val="24"/>
                <w:szCs w:val="24"/>
                <w:shd w:val="clear" w:color="auto" w:fill="FEFEFE"/>
              </w:rPr>
              <w:t xml:space="preserve">елно се използват посочените в </w:t>
            </w:r>
            <w:r w:rsidRPr="007D2CD7">
              <w:rPr>
                <w:rFonts w:ascii="Times New Roman" w:hAnsi="Times New Roman" w:cs="Times New Roman"/>
                <w:sz w:val="24"/>
                <w:szCs w:val="24"/>
                <w:shd w:val="clear" w:color="auto" w:fill="FEFEFE"/>
              </w:rPr>
              <w:t>п</w:t>
            </w:r>
            <w:r w:rsidR="001A7084" w:rsidRPr="007D2CD7">
              <w:rPr>
                <w:rFonts w:ascii="Times New Roman" w:hAnsi="Times New Roman" w:cs="Times New Roman"/>
                <w:sz w:val="24"/>
                <w:szCs w:val="24"/>
                <w:shd w:val="clear" w:color="auto" w:fill="FEFEFE"/>
              </w:rPr>
              <w:t xml:space="preserve">риложение № </w:t>
            </w:r>
            <w:r w:rsidR="006E2F4F" w:rsidRPr="007D2CD7">
              <w:rPr>
                <w:rFonts w:ascii="Times New Roman" w:hAnsi="Times New Roman" w:cs="Times New Roman"/>
                <w:sz w:val="24"/>
                <w:szCs w:val="24"/>
                <w:shd w:val="clear" w:color="auto" w:fill="FEFEFE"/>
              </w:rPr>
              <w:t xml:space="preserve">1 </w:t>
            </w:r>
            <w:r w:rsidR="001A7084" w:rsidRPr="007D2CD7">
              <w:rPr>
                <w:rFonts w:ascii="Times New Roman" w:hAnsi="Times New Roman" w:cs="Times New Roman"/>
                <w:sz w:val="24"/>
                <w:szCs w:val="24"/>
                <w:shd w:val="clear" w:color="auto" w:fill="FEFEFE"/>
              </w:rPr>
              <w:t>стойности.</w:t>
            </w:r>
          </w:p>
          <w:p w:rsidR="005600FC" w:rsidRPr="007D2CD7" w:rsidRDefault="005600FC" w:rsidP="005600FC">
            <w:pPr>
              <w:spacing w:line="276" w:lineRule="auto"/>
              <w:jc w:val="both"/>
              <w:rPr>
                <w:rFonts w:ascii="Times New Roman" w:hAnsi="Times New Roman" w:cs="Times New Roman"/>
                <w:sz w:val="24"/>
                <w:szCs w:val="24"/>
                <w:shd w:val="clear" w:color="auto" w:fill="FEFEFE"/>
              </w:rPr>
            </w:pPr>
          </w:p>
          <w:p w:rsidR="00E477B0" w:rsidRPr="008B0F97" w:rsidRDefault="0086504B" w:rsidP="005600FC">
            <w:pPr>
              <w:spacing w:line="276" w:lineRule="auto"/>
              <w:jc w:val="both"/>
              <w:rPr>
                <w:rFonts w:ascii="Times New Roman" w:hAnsi="Times New Roman" w:cs="Times New Roman"/>
                <w:sz w:val="24"/>
                <w:szCs w:val="24"/>
                <w:shd w:val="clear" w:color="auto" w:fill="FEFEFE"/>
              </w:rPr>
            </w:pPr>
            <w:r w:rsidRPr="007D2CD7">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3</w:t>
            </w:r>
            <w:r w:rsidRPr="007D2CD7">
              <w:rPr>
                <w:rFonts w:ascii="Times New Roman" w:hAnsi="Times New Roman" w:cs="Times New Roman"/>
                <w:sz w:val="24"/>
                <w:szCs w:val="24"/>
                <w:shd w:val="clear" w:color="auto" w:fill="FEFEFE"/>
              </w:rPr>
              <w:t xml:space="preserve">. </w:t>
            </w:r>
            <w:r w:rsidR="001A7084" w:rsidRPr="007D2CD7">
              <w:rPr>
                <w:rFonts w:ascii="Times New Roman" w:hAnsi="Times New Roman" w:cs="Times New Roman"/>
                <w:sz w:val="24"/>
                <w:szCs w:val="24"/>
                <w:shd w:val="clear" w:color="auto" w:fill="FEFEFE"/>
              </w:rPr>
              <w:t>Финансова помощ за дейности, изпълнявани извън територията</w:t>
            </w:r>
            <w:r w:rsidR="001A7084" w:rsidRPr="001A7084">
              <w:rPr>
                <w:rFonts w:ascii="Times New Roman" w:hAnsi="Times New Roman" w:cs="Times New Roman"/>
                <w:sz w:val="24"/>
                <w:szCs w:val="24"/>
                <w:shd w:val="clear" w:color="auto" w:fill="FEFEFE"/>
              </w:rPr>
              <w:t xml:space="preserve"> на Република България, се предоставя при условията на възстановяване на реално извършени и платени допустими разходи и за тях не се прилагат опростени разходи.</w:t>
            </w:r>
          </w:p>
          <w:p w:rsidR="001B018E" w:rsidRPr="008B0F97" w:rsidRDefault="001B018E" w:rsidP="005600FC">
            <w:pPr>
              <w:spacing w:line="276" w:lineRule="auto"/>
              <w:jc w:val="both"/>
              <w:rPr>
                <w:rFonts w:ascii="Times New Roman" w:hAnsi="Times New Roman" w:cs="Times New Roman"/>
                <w:sz w:val="24"/>
                <w:szCs w:val="24"/>
                <w:shd w:val="clear" w:color="auto" w:fill="FEFEFE"/>
              </w:rPr>
            </w:pPr>
          </w:p>
          <w:p w:rsidR="001B018E" w:rsidRPr="008B0F97" w:rsidRDefault="001B018E" w:rsidP="005600FC">
            <w:pPr>
              <w:spacing w:line="276" w:lineRule="auto"/>
              <w:jc w:val="both"/>
              <w:rPr>
                <w:rFonts w:ascii="Times New Roman" w:hAnsi="Times New Roman" w:cs="Times New Roman"/>
                <w:sz w:val="24"/>
                <w:szCs w:val="24"/>
                <w:shd w:val="clear" w:color="auto" w:fill="FEFEFE"/>
              </w:rPr>
            </w:pPr>
            <w:r w:rsidRPr="008B0F97">
              <w:rPr>
                <w:rFonts w:ascii="Times New Roman" w:hAnsi="Times New Roman" w:cs="Times New Roman"/>
                <w:b/>
                <w:sz w:val="24"/>
                <w:szCs w:val="24"/>
                <w:shd w:val="clear" w:color="auto" w:fill="FEFEFE"/>
              </w:rPr>
              <w:t>Важно!</w:t>
            </w:r>
            <w:r w:rsidRPr="008B0F97">
              <w:rPr>
                <w:rFonts w:ascii="Times New Roman" w:hAnsi="Times New Roman" w:cs="Times New Roman"/>
                <w:sz w:val="24"/>
                <w:szCs w:val="24"/>
                <w:shd w:val="clear" w:color="auto" w:fill="FEFEFE"/>
              </w:rPr>
              <w:t xml:space="preserve"> Разходите, които са допустими за извършване извън територията на Република България на територията на </w:t>
            </w:r>
            <w:r>
              <w:rPr>
                <w:rFonts w:ascii="Times New Roman" w:hAnsi="Times New Roman" w:cs="Times New Roman"/>
                <w:sz w:val="24"/>
                <w:szCs w:val="24"/>
                <w:shd w:val="clear" w:color="auto" w:fill="FEFEFE"/>
              </w:rPr>
              <w:t xml:space="preserve">потенциалните </w:t>
            </w:r>
            <w:r w:rsidRPr="008B0F97">
              <w:rPr>
                <w:rFonts w:ascii="Times New Roman" w:hAnsi="Times New Roman" w:cs="Times New Roman"/>
                <w:sz w:val="24"/>
                <w:szCs w:val="24"/>
                <w:shd w:val="clear" w:color="auto" w:fill="FEFEFE"/>
              </w:rPr>
              <w:t xml:space="preserve">партньори по проекта са: командировки на служителите на МИГ, на експерти по проекта, включително преводачи, на членове на колективния управителен орган и членове на колективния върховен орган на МИГ и писмени и </w:t>
            </w:r>
            <w:proofErr w:type="spellStart"/>
            <w:r w:rsidRPr="008B0F97">
              <w:rPr>
                <w:rFonts w:ascii="Times New Roman" w:hAnsi="Times New Roman" w:cs="Times New Roman"/>
                <w:sz w:val="24"/>
                <w:szCs w:val="24"/>
                <w:shd w:val="clear" w:color="auto" w:fill="FEFEFE"/>
              </w:rPr>
              <w:t>симултанни</w:t>
            </w:r>
            <w:proofErr w:type="spellEnd"/>
            <w:r w:rsidRPr="008B0F97">
              <w:rPr>
                <w:rFonts w:ascii="Times New Roman" w:hAnsi="Times New Roman" w:cs="Times New Roman"/>
                <w:sz w:val="24"/>
                <w:szCs w:val="24"/>
                <w:shd w:val="clear" w:color="auto" w:fill="FEFEFE"/>
              </w:rPr>
              <w:t xml:space="preserve"> преводи, свързани с дейности по изпълнение на проекта.</w:t>
            </w:r>
          </w:p>
          <w:p w:rsidR="00E477B0" w:rsidRPr="00F43DD7" w:rsidRDefault="00E477B0" w:rsidP="005600FC">
            <w:pPr>
              <w:spacing w:line="276" w:lineRule="auto"/>
              <w:jc w:val="both"/>
              <w:rPr>
                <w:rFonts w:ascii="Times New Roman" w:hAnsi="Times New Roman" w:cs="Times New Roman"/>
                <w:sz w:val="24"/>
                <w:szCs w:val="24"/>
                <w:shd w:val="clear" w:color="auto" w:fill="FEFEFE"/>
              </w:rPr>
            </w:pPr>
          </w:p>
          <w:p w:rsidR="00B05F84" w:rsidRPr="00071E2A" w:rsidRDefault="0086504B"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703B75" w:rsidRPr="009B380A">
              <w:rPr>
                <w:rFonts w:ascii="Times New Roman" w:hAnsi="Times New Roman" w:cs="Times New Roman"/>
                <w:sz w:val="24"/>
                <w:szCs w:val="24"/>
                <w:shd w:val="clear" w:color="auto" w:fill="FEFEFE"/>
                <w:lang w:val="ru-RU"/>
              </w:rPr>
              <w:t>4</w:t>
            </w:r>
            <w:r>
              <w:rPr>
                <w:rFonts w:ascii="Times New Roman" w:hAnsi="Times New Roman" w:cs="Times New Roman"/>
                <w:sz w:val="24"/>
                <w:szCs w:val="24"/>
                <w:shd w:val="clear" w:color="auto" w:fill="FEFEFE"/>
              </w:rPr>
              <w:t xml:space="preserve">. </w:t>
            </w:r>
            <w:r w:rsidR="00B05F84">
              <w:rPr>
                <w:rFonts w:ascii="Times New Roman" w:hAnsi="Times New Roman" w:cs="Times New Roman"/>
                <w:sz w:val="24"/>
                <w:szCs w:val="24"/>
                <w:shd w:val="clear" w:color="auto" w:fill="FEFEFE"/>
              </w:rPr>
              <w:t xml:space="preserve">Финансова помощ се предоставя за извършени допустими разходи съгласно бюджета на </w:t>
            </w:r>
            <w:r w:rsidR="00B05F84">
              <w:rPr>
                <w:rFonts w:ascii="Times New Roman" w:hAnsi="Times New Roman" w:cs="Times New Roman"/>
                <w:sz w:val="24"/>
                <w:szCs w:val="24"/>
                <w:shd w:val="clear" w:color="auto" w:fill="FEFEFE"/>
              </w:rPr>
              <w:lastRenderedPageBreak/>
              <w:t>проекта до стойността и в сроковете, посочени в административния договор</w:t>
            </w:r>
            <w:r w:rsidR="005A5FAE">
              <w:rPr>
                <w:rFonts w:ascii="Times New Roman" w:hAnsi="Times New Roman" w:cs="Times New Roman"/>
                <w:sz w:val="24"/>
                <w:szCs w:val="24"/>
                <w:shd w:val="clear" w:color="auto" w:fill="FEFEFE"/>
              </w:rPr>
              <w:t>.</w:t>
            </w:r>
          </w:p>
          <w:p w:rsidR="00B05F84" w:rsidRDefault="00B05F84" w:rsidP="005600FC">
            <w:pPr>
              <w:spacing w:line="276" w:lineRule="auto"/>
              <w:jc w:val="both"/>
              <w:rPr>
                <w:rFonts w:ascii="Times New Roman" w:hAnsi="Times New Roman" w:cs="Times New Roman"/>
                <w:sz w:val="24"/>
                <w:szCs w:val="24"/>
                <w:shd w:val="clear" w:color="auto" w:fill="FEFEFE"/>
              </w:rPr>
            </w:pPr>
          </w:p>
          <w:p w:rsidR="00E477B0" w:rsidRPr="00F43DD7" w:rsidRDefault="00B05F84"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14.5. </w:t>
            </w:r>
            <w:r w:rsidR="007D21F1">
              <w:rPr>
                <w:rFonts w:ascii="Times New Roman" w:hAnsi="Times New Roman" w:cs="Times New Roman"/>
                <w:sz w:val="24"/>
                <w:szCs w:val="24"/>
                <w:shd w:val="clear" w:color="auto" w:fill="FEFEFE"/>
              </w:rPr>
              <w:t xml:space="preserve">не </w:t>
            </w:r>
            <w:r w:rsidR="00E477B0" w:rsidRPr="00F43DD7">
              <w:rPr>
                <w:rFonts w:ascii="Times New Roman" w:hAnsi="Times New Roman" w:cs="Times New Roman"/>
                <w:sz w:val="24"/>
                <w:szCs w:val="24"/>
                <w:shd w:val="clear" w:color="auto" w:fill="FEFEFE"/>
              </w:rPr>
              <w:t xml:space="preserve">са допустими за </w:t>
            </w:r>
            <w:r w:rsidR="008C29FA">
              <w:rPr>
                <w:rFonts w:ascii="Times New Roman" w:hAnsi="Times New Roman" w:cs="Times New Roman"/>
                <w:sz w:val="24"/>
                <w:szCs w:val="24"/>
                <w:shd w:val="clear" w:color="auto" w:fill="FEFEFE"/>
              </w:rPr>
              <w:t>финансиране</w:t>
            </w:r>
            <w:r w:rsidR="00E477B0" w:rsidRPr="00F43DD7">
              <w:rPr>
                <w:rFonts w:ascii="Times New Roman" w:hAnsi="Times New Roman" w:cs="Times New Roman"/>
                <w:sz w:val="24"/>
                <w:szCs w:val="24"/>
                <w:shd w:val="clear" w:color="auto" w:fill="FEFEFE"/>
              </w:rPr>
              <w:t xml:space="preserve">: </w:t>
            </w:r>
          </w:p>
          <w:p w:rsidR="00CB08A8" w:rsidRDefault="00C27C59"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 </w:t>
            </w:r>
            <w:r w:rsidR="00CB08A8">
              <w:rPr>
                <w:rFonts w:ascii="Times New Roman" w:hAnsi="Times New Roman" w:cs="Times New Roman"/>
                <w:sz w:val="24"/>
                <w:szCs w:val="24"/>
                <w:shd w:val="clear" w:color="auto" w:fill="FEFEFE"/>
              </w:rPr>
              <w:t>разходи за закуп</w:t>
            </w:r>
            <w:r w:rsidR="00443279">
              <w:rPr>
                <w:rFonts w:ascii="Times New Roman" w:hAnsi="Times New Roman" w:cs="Times New Roman"/>
                <w:sz w:val="24"/>
                <w:szCs w:val="24"/>
                <w:shd w:val="clear" w:color="auto" w:fill="FEFEFE"/>
              </w:rPr>
              <w:t>у</w:t>
            </w:r>
            <w:r w:rsidR="00CB08A8">
              <w:rPr>
                <w:rFonts w:ascii="Times New Roman" w:hAnsi="Times New Roman" w:cs="Times New Roman"/>
                <w:sz w:val="24"/>
                <w:szCs w:val="24"/>
                <w:shd w:val="clear" w:color="auto" w:fill="FEFEFE"/>
              </w:rPr>
              <w:t>ване на дълготрайни материални и нематериални активи;</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E477B0" w:rsidRPr="00F43DD7">
              <w:rPr>
                <w:rFonts w:ascii="Times New Roman" w:hAnsi="Times New Roman" w:cs="Times New Roman"/>
                <w:sz w:val="24"/>
                <w:szCs w:val="24"/>
                <w:shd w:val="clear" w:color="auto" w:fill="FEFEFE"/>
              </w:rPr>
              <w:t xml:space="preserve">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w:t>
            </w:r>
            <w:proofErr w:type="spellStart"/>
            <w:r w:rsidR="00E477B0" w:rsidRPr="00F43DD7">
              <w:rPr>
                <w:rFonts w:ascii="Times New Roman" w:hAnsi="Times New Roman" w:cs="Times New Roman"/>
                <w:sz w:val="24"/>
                <w:szCs w:val="24"/>
                <w:shd w:val="clear" w:color="auto" w:fill="FEFEFE"/>
              </w:rPr>
              <w:t>съфинансирани</w:t>
            </w:r>
            <w:proofErr w:type="spellEnd"/>
            <w:r w:rsidR="00E477B0" w:rsidRPr="00F43DD7">
              <w:rPr>
                <w:rFonts w:ascii="Times New Roman" w:hAnsi="Times New Roman" w:cs="Times New Roman"/>
                <w:sz w:val="24"/>
                <w:szCs w:val="24"/>
                <w:shd w:val="clear" w:color="auto" w:fill="FEFEFE"/>
              </w:rPr>
              <w:t xml:space="preserve"> от </w:t>
            </w:r>
            <w:r w:rsidR="002C2043">
              <w:rPr>
                <w:rFonts w:ascii="Times New Roman" w:hAnsi="Times New Roman" w:cs="Times New Roman"/>
                <w:sz w:val="24"/>
                <w:szCs w:val="24"/>
                <w:shd w:val="clear" w:color="auto" w:fill="FEFEFE"/>
              </w:rPr>
              <w:t>Е</w:t>
            </w:r>
            <w:r w:rsidR="00E477B0" w:rsidRPr="00F43DD7">
              <w:rPr>
                <w:rFonts w:ascii="Times New Roman" w:hAnsi="Times New Roman" w:cs="Times New Roman"/>
                <w:sz w:val="24"/>
                <w:szCs w:val="24"/>
                <w:shd w:val="clear" w:color="auto" w:fill="FEFEFE"/>
              </w:rPr>
              <w:t xml:space="preserve">вропейските структурни и инвестиционни фондове, за програмен период 2014 </w:t>
            </w:r>
            <w:r w:rsidR="00D7288A">
              <w:rPr>
                <w:rFonts w:ascii="Times New Roman" w:hAnsi="Times New Roman" w:cs="Times New Roman"/>
                <w:sz w:val="24"/>
                <w:szCs w:val="24"/>
                <w:shd w:val="clear" w:color="auto" w:fill="FEFEFE"/>
              </w:rPr>
              <w:t>–</w:t>
            </w:r>
            <w:r w:rsidR="00E477B0" w:rsidRPr="00F43DD7">
              <w:rPr>
                <w:rFonts w:ascii="Times New Roman" w:hAnsi="Times New Roman" w:cs="Times New Roman"/>
                <w:sz w:val="24"/>
                <w:szCs w:val="24"/>
                <w:shd w:val="clear" w:color="auto" w:fill="FEFEFE"/>
              </w:rPr>
              <w:t xml:space="preserve"> 2020 г. (</w:t>
            </w:r>
            <w:proofErr w:type="spellStart"/>
            <w:r w:rsidR="002C2043">
              <w:rPr>
                <w:rFonts w:ascii="Times New Roman" w:hAnsi="Times New Roman" w:cs="Times New Roman"/>
                <w:sz w:val="24"/>
                <w:szCs w:val="24"/>
                <w:shd w:val="clear" w:color="auto" w:fill="FEFEFE"/>
              </w:rPr>
              <w:t>обн</w:t>
            </w:r>
            <w:proofErr w:type="spellEnd"/>
            <w:r w:rsidR="002C2043">
              <w:rPr>
                <w:rFonts w:ascii="Times New Roman" w:hAnsi="Times New Roman" w:cs="Times New Roman"/>
                <w:sz w:val="24"/>
                <w:szCs w:val="24"/>
                <w:shd w:val="clear" w:color="auto" w:fill="FEFEFE"/>
              </w:rPr>
              <w:t xml:space="preserve">. </w:t>
            </w:r>
            <w:r w:rsidR="00E477B0" w:rsidRPr="00F43DD7">
              <w:rPr>
                <w:rFonts w:ascii="Times New Roman" w:hAnsi="Times New Roman" w:cs="Times New Roman"/>
                <w:sz w:val="24"/>
                <w:szCs w:val="24"/>
                <w:shd w:val="clear" w:color="auto" w:fill="FEFEFE"/>
              </w:rPr>
              <w:t>ДВ, бр. 61 от 2016 г.), наричано по-нататък „ПМС № 189 от 2016 г.“;</w:t>
            </w:r>
          </w:p>
          <w:p w:rsidR="00E477B0" w:rsidRPr="00F43DD7" w:rsidRDefault="00CB08A8" w:rsidP="00405B24">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E477B0" w:rsidRPr="00F43DD7">
              <w:rPr>
                <w:rFonts w:ascii="Times New Roman" w:hAnsi="Times New Roman" w:cs="Times New Roman"/>
                <w:sz w:val="24"/>
                <w:szCs w:val="24"/>
                <w:shd w:val="clear" w:color="auto" w:fill="FEFEFE"/>
              </w:rPr>
              <w:t xml:space="preserve">. разходи, за които е получено финансиране от националния бюджет или бюджета на Европейския съюз, в т.ч. по </w:t>
            </w:r>
            <w:proofErr w:type="spellStart"/>
            <w:r w:rsidR="00E477B0" w:rsidRPr="00F43DD7">
              <w:rPr>
                <w:rFonts w:ascii="Times New Roman" w:hAnsi="Times New Roman" w:cs="Times New Roman"/>
                <w:sz w:val="24"/>
                <w:szCs w:val="24"/>
                <w:shd w:val="clear" w:color="auto" w:fill="FEFEFE"/>
              </w:rPr>
              <w:t>подмярка</w:t>
            </w:r>
            <w:proofErr w:type="spellEnd"/>
            <w:r w:rsidR="00E477B0" w:rsidRPr="00F43DD7">
              <w:rPr>
                <w:rFonts w:ascii="Times New Roman" w:hAnsi="Times New Roman" w:cs="Times New Roman"/>
                <w:sz w:val="24"/>
                <w:szCs w:val="24"/>
                <w:shd w:val="clear" w:color="auto" w:fill="FEFEFE"/>
              </w:rPr>
              <w:t xml:space="preserve"> 19.4 „Текущи разходи и популяризиране на стратегия за Водено от общностите местно развитие“ от ПРСР 2014 – 2020 г.;</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E477B0" w:rsidRPr="00F43DD7">
              <w:rPr>
                <w:rFonts w:ascii="Times New Roman" w:hAnsi="Times New Roman" w:cs="Times New Roman"/>
                <w:sz w:val="24"/>
                <w:szCs w:val="24"/>
                <w:shd w:val="clear" w:color="auto" w:fill="FEFEFE"/>
              </w:rPr>
              <w:t>. принос в натура;</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E477B0" w:rsidRPr="00F43DD7">
              <w:rPr>
                <w:rFonts w:ascii="Times New Roman" w:hAnsi="Times New Roman" w:cs="Times New Roman"/>
                <w:sz w:val="24"/>
                <w:szCs w:val="24"/>
                <w:shd w:val="clear" w:color="auto" w:fill="FEFEFE"/>
              </w:rPr>
              <w:t>. разходи, платени в брой</w:t>
            </w:r>
            <w:r w:rsidR="00D23DC6">
              <w:rPr>
                <w:rFonts w:ascii="Times New Roman" w:hAnsi="Times New Roman" w:cs="Times New Roman"/>
                <w:sz w:val="24"/>
                <w:szCs w:val="24"/>
                <w:shd w:val="clear" w:color="auto" w:fill="FEFEFE"/>
              </w:rPr>
              <w:t xml:space="preserve"> (</w:t>
            </w:r>
            <w:r w:rsidR="00E477B0" w:rsidRPr="00F43DD7">
              <w:rPr>
                <w:rFonts w:ascii="Times New Roman" w:hAnsi="Times New Roman" w:cs="Times New Roman"/>
                <w:sz w:val="24"/>
                <w:szCs w:val="24"/>
                <w:shd w:val="clear" w:color="auto" w:fill="FEFEFE"/>
              </w:rPr>
              <w:t xml:space="preserve">с изключение на разходите </w:t>
            </w:r>
            <w:r w:rsidR="0086504B">
              <w:rPr>
                <w:rFonts w:ascii="Times New Roman" w:hAnsi="Times New Roman" w:cs="Times New Roman"/>
                <w:sz w:val="24"/>
                <w:szCs w:val="24"/>
                <w:shd w:val="clear" w:color="auto" w:fill="FEFEFE"/>
              </w:rPr>
              <w:t>за командировки</w:t>
            </w:r>
            <w:r w:rsidR="00E477B0" w:rsidRPr="00F43DD7">
              <w:rPr>
                <w:rFonts w:ascii="Times New Roman" w:hAnsi="Times New Roman" w:cs="Times New Roman"/>
                <w:sz w:val="24"/>
                <w:szCs w:val="24"/>
                <w:shd w:val="clear" w:color="auto" w:fill="FEFEFE"/>
              </w:rPr>
              <w:t xml:space="preserve">, пощенски </w:t>
            </w:r>
            <w:r w:rsidR="00D23DC6">
              <w:rPr>
                <w:rFonts w:ascii="Times New Roman" w:hAnsi="Times New Roman" w:cs="Times New Roman"/>
                <w:sz w:val="24"/>
                <w:szCs w:val="24"/>
                <w:shd w:val="clear" w:color="auto" w:fill="FEFEFE"/>
              </w:rPr>
              <w:t xml:space="preserve">и куриерски </w:t>
            </w:r>
            <w:r w:rsidR="00E477B0" w:rsidRPr="00F43DD7">
              <w:rPr>
                <w:rFonts w:ascii="Times New Roman" w:hAnsi="Times New Roman" w:cs="Times New Roman"/>
                <w:sz w:val="24"/>
                <w:szCs w:val="24"/>
                <w:shd w:val="clear" w:color="auto" w:fill="FEFEFE"/>
              </w:rPr>
              <w:t>услуги</w:t>
            </w:r>
            <w:r w:rsidR="00D23DC6">
              <w:rPr>
                <w:rFonts w:ascii="Times New Roman" w:hAnsi="Times New Roman" w:cs="Times New Roman"/>
                <w:sz w:val="24"/>
                <w:szCs w:val="24"/>
                <w:shd w:val="clear" w:color="auto" w:fill="FEFEFE"/>
              </w:rPr>
              <w:t xml:space="preserve"> и</w:t>
            </w:r>
            <w:r w:rsidR="00E477B0" w:rsidRPr="00F43DD7">
              <w:rPr>
                <w:rFonts w:ascii="Times New Roman" w:hAnsi="Times New Roman" w:cs="Times New Roman"/>
                <w:sz w:val="24"/>
                <w:szCs w:val="24"/>
                <w:shd w:val="clear" w:color="auto" w:fill="FEFEFE"/>
              </w:rPr>
              <w:t xml:space="preserve"> такси за издаване на изискуеми документи</w:t>
            </w:r>
            <w:r w:rsidR="00D23DC6">
              <w:rPr>
                <w:rFonts w:ascii="Times New Roman" w:hAnsi="Times New Roman" w:cs="Times New Roman"/>
                <w:sz w:val="24"/>
                <w:szCs w:val="24"/>
                <w:shd w:val="clear" w:color="auto" w:fill="FEFEFE"/>
              </w:rPr>
              <w:t>)</w:t>
            </w:r>
            <w:r w:rsidR="00E477B0" w:rsidRPr="00F43DD7">
              <w:rPr>
                <w:rFonts w:ascii="Times New Roman" w:hAnsi="Times New Roman" w:cs="Times New Roman"/>
                <w:sz w:val="24"/>
                <w:szCs w:val="24"/>
                <w:shd w:val="clear" w:color="auto" w:fill="FEFEFE"/>
              </w:rPr>
              <w:t>;</w:t>
            </w:r>
          </w:p>
          <w:p w:rsidR="00E477B0" w:rsidRPr="00F43DD7" w:rsidRDefault="00CB08A8"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E477B0" w:rsidRPr="00F43DD7">
              <w:rPr>
                <w:rFonts w:ascii="Times New Roman" w:hAnsi="Times New Roman" w:cs="Times New Roman"/>
                <w:sz w:val="24"/>
                <w:szCs w:val="24"/>
                <w:shd w:val="clear" w:color="auto" w:fill="FEFEFE"/>
              </w:rPr>
              <w:t xml:space="preserve">. банкови такси; </w:t>
            </w:r>
          </w:p>
          <w:p w:rsidR="00036840" w:rsidRDefault="00C40213"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E477B0" w:rsidRPr="00F43DD7">
              <w:rPr>
                <w:rFonts w:ascii="Times New Roman" w:hAnsi="Times New Roman" w:cs="Times New Roman"/>
                <w:sz w:val="24"/>
                <w:szCs w:val="24"/>
                <w:shd w:val="clear" w:color="auto" w:fill="FEFEFE"/>
              </w:rPr>
              <w:t xml:space="preserve">. заявени за </w:t>
            </w:r>
            <w:r w:rsidR="00E477B0" w:rsidRPr="00A457A5">
              <w:rPr>
                <w:rFonts w:ascii="Times New Roman" w:hAnsi="Times New Roman" w:cs="Times New Roman"/>
                <w:sz w:val="24"/>
                <w:szCs w:val="24"/>
                <w:shd w:val="clear" w:color="auto" w:fill="FEFEFE"/>
              </w:rPr>
              <w:t>финансиране разходи в частта им, която надвишава</w:t>
            </w:r>
            <w:r w:rsidR="00036840">
              <w:rPr>
                <w:rFonts w:ascii="Times New Roman" w:hAnsi="Times New Roman" w:cs="Times New Roman"/>
                <w:sz w:val="24"/>
                <w:szCs w:val="24"/>
                <w:shd w:val="clear" w:color="auto" w:fill="FEFEFE"/>
              </w:rPr>
              <w:t>:</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а)</w:t>
            </w:r>
            <w:r w:rsidR="00E477B0" w:rsidRPr="00A457A5">
              <w:rPr>
                <w:rFonts w:ascii="Times New Roman" w:hAnsi="Times New Roman" w:cs="Times New Roman"/>
                <w:sz w:val="24"/>
                <w:szCs w:val="24"/>
                <w:shd w:val="clear" w:color="auto" w:fill="FEFEFE"/>
              </w:rPr>
              <w:t xml:space="preserve"> определените по реда на чл. 41 от ПМС № 189 от 2016 г. референтни стойности</w:t>
            </w:r>
            <w:r w:rsidR="005C5523">
              <w:rPr>
                <w:rFonts w:ascii="Times New Roman" w:hAnsi="Times New Roman" w:cs="Times New Roman"/>
                <w:sz w:val="24"/>
                <w:szCs w:val="24"/>
                <w:shd w:val="clear" w:color="auto" w:fill="FEFEFE"/>
              </w:rPr>
              <w:t xml:space="preserve">; </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б) </w:t>
            </w:r>
            <w:r w:rsidR="005C5523">
              <w:rPr>
                <w:rFonts w:ascii="Times New Roman" w:hAnsi="Times New Roman" w:cs="Times New Roman"/>
                <w:sz w:val="24"/>
                <w:szCs w:val="24"/>
                <w:shd w:val="clear" w:color="auto" w:fill="FEFEFE"/>
              </w:rPr>
              <w:t xml:space="preserve">определените в приложение № 1 количества и единични цени за опростените разходи; </w:t>
            </w:r>
          </w:p>
          <w:p w:rsidR="00036840"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в) </w:t>
            </w:r>
            <w:r w:rsidR="00A037EF">
              <w:rPr>
                <w:rFonts w:ascii="Times New Roman" w:hAnsi="Times New Roman" w:cs="Times New Roman"/>
                <w:sz w:val="24"/>
                <w:szCs w:val="24"/>
                <w:shd w:val="clear" w:color="auto" w:fill="FEFEFE"/>
              </w:rPr>
              <w:t xml:space="preserve">най-ниската предложена цена от </w:t>
            </w:r>
            <w:proofErr w:type="spellStart"/>
            <w:r w:rsidR="00A037EF">
              <w:rPr>
                <w:rFonts w:ascii="Times New Roman" w:hAnsi="Times New Roman" w:cs="Times New Roman"/>
                <w:sz w:val="24"/>
                <w:szCs w:val="24"/>
                <w:shd w:val="clear" w:color="auto" w:fill="FEFEFE"/>
              </w:rPr>
              <w:t>оферент</w:t>
            </w:r>
            <w:proofErr w:type="spellEnd"/>
            <w:r w:rsidR="00A037EF">
              <w:rPr>
                <w:rFonts w:ascii="Times New Roman" w:hAnsi="Times New Roman" w:cs="Times New Roman"/>
                <w:sz w:val="24"/>
                <w:szCs w:val="24"/>
                <w:shd w:val="clear" w:color="auto" w:fill="FEFEFE"/>
              </w:rPr>
              <w:t>, когато няма представена обосновка за икономически най-изгодна оферта</w:t>
            </w:r>
            <w:r w:rsidR="00E477B0" w:rsidRPr="00A457A5">
              <w:rPr>
                <w:rFonts w:ascii="Times New Roman" w:hAnsi="Times New Roman" w:cs="Times New Roman"/>
                <w:sz w:val="24"/>
                <w:szCs w:val="24"/>
                <w:shd w:val="clear" w:color="auto" w:fill="FEFEFE"/>
              </w:rPr>
              <w:t>;</w:t>
            </w:r>
          </w:p>
          <w:p w:rsidR="00E477B0" w:rsidRPr="00A457A5" w:rsidRDefault="00036840" w:rsidP="005600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г) </w:t>
            </w:r>
            <w:r w:rsidR="00A037EF">
              <w:rPr>
                <w:rFonts w:ascii="Times New Roman" w:hAnsi="Times New Roman" w:cs="Times New Roman"/>
                <w:sz w:val="24"/>
                <w:szCs w:val="24"/>
                <w:shd w:val="clear" w:color="auto" w:fill="FEFEFE"/>
              </w:rPr>
              <w:t>максималните прагове за бюджет;</w:t>
            </w:r>
          </w:p>
          <w:p w:rsidR="007F74EB" w:rsidRPr="00A457A5" w:rsidRDefault="00C40213" w:rsidP="00C40213">
            <w:pPr>
              <w:spacing w:line="276" w:lineRule="auto"/>
              <w:jc w:val="both"/>
              <w:rPr>
                <w:rFonts w:ascii="Times New Roman" w:hAnsi="Times New Roman" w:cs="Times New Roman"/>
                <w:sz w:val="24"/>
                <w:szCs w:val="24"/>
                <w:shd w:val="clear" w:color="auto" w:fill="FEFEFE"/>
              </w:rPr>
            </w:pPr>
            <w:r w:rsidRPr="00A457A5">
              <w:rPr>
                <w:rFonts w:ascii="Times New Roman" w:hAnsi="Times New Roman" w:cs="Times New Roman"/>
                <w:sz w:val="24"/>
                <w:szCs w:val="24"/>
                <w:shd w:val="clear" w:color="auto" w:fill="FEFEFE"/>
              </w:rPr>
              <w:t>8</w:t>
            </w:r>
            <w:r w:rsidR="00E477B0" w:rsidRPr="00A457A5">
              <w:rPr>
                <w:rFonts w:ascii="Times New Roman" w:hAnsi="Times New Roman" w:cs="Times New Roman"/>
                <w:sz w:val="24"/>
                <w:szCs w:val="24"/>
                <w:shd w:val="clear" w:color="auto" w:fill="FEFEFE"/>
              </w:rPr>
              <w:t xml:space="preserve">. разходи, платени </w:t>
            </w:r>
            <w:r w:rsidR="00D23DC6">
              <w:rPr>
                <w:rFonts w:ascii="Times New Roman" w:hAnsi="Times New Roman" w:cs="Times New Roman"/>
                <w:sz w:val="24"/>
                <w:szCs w:val="24"/>
                <w:shd w:val="clear" w:color="auto" w:fill="FEFEFE"/>
              </w:rPr>
              <w:t xml:space="preserve">преди подаване на проектното предложение и </w:t>
            </w:r>
            <w:r w:rsidR="007D21F1" w:rsidRPr="00A457A5">
              <w:rPr>
                <w:rFonts w:ascii="Times New Roman" w:hAnsi="Times New Roman" w:cs="Times New Roman"/>
                <w:sz w:val="24"/>
                <w:szCs w:val="24"/>
                <w:shd w:val="clear" w:color="auto" w:fill="FEFEFE"/>
              </w:rPr>
              <w:t xml:space="preserve">след </w:t>
            </w:r>
            <w:r w:rsidR="00E477B0" w:rsidRPr="00A457A5">
              <w:rPr>
                <w:rFonts w:ascii="Times New Roman" w:hAnsi="Times New Roman" w:cs="Times New Roman"/>
                <w:sz w:val="24"/>
                <w:szCs w:val="24"/>
                <w:shd w:val="clear" w:color="auto" w:fill="FEFEFE"/>
              </w:rPr>
              <w:t xml:space="preserve">крайния срок за изпълнение </w:t>
            </w:r>
            <w:r w:rsidR="007D21F1" w:rsidRPr="00A457A5">
              <w:rPr>
                <w:rFonts w:ascii="Times New Roman" w:hAnsi="Times New Roman" w:cs="Times New Roman"/>
                <w:sz w:val="24"/>
                <w:szCs w:val="24"/>
                <w:shd w:val="clear" w:color="auto" w:fill="FEFEFE"/>
              </w:rPr>
              <w:t>и отчитане на проекта</w:t>
            </w:r>
            <w:r w:rsidR="00E477B0" w:rsidRPr="00A457A5">
              <w:rPr>
                <w:rFonts w:ascii="Times New Roman" w:hAnsi="Times New Roman" w:cs="Times New Roman"/>
                <w:sz w:val="24"/>
                <w:szCs w:val="24"/>
                <w:shd w:val="clear" w:color="auto" w:fill="FEFEFE"/>
              </w:rPr>
              <w:t xml:space="preserve">. </w:t>
            </w:r>
          </w:p>
          <w:p w:rsidR="007060F5" w:rsidRDefault="001B6334" w:rsidP="00C40213">
            <w:pPr>
              <w:spacing w:line="276" w:lineRule="auto"/>
              <w:jc w:val="both"/>
              <w:rPr>
                <w:rFonts w:ascii="Times New Roman" w:hAnsi="Times New Roman" w:cs="Times New Roman"/>
                <w:sz w:val="24"/>
                <w:szCs w:val="24"/>
                <w:shd w:val="clear" w:color="auto" w:fill="FEFEFE"/>
              </w:rPr>
            </w:pPr>
            <w:r w:rsidRPr="00A457A5">
              <w:rPr>
                <w:rFonts w:ascii="Times New Roman" w:hAnsi="Times New Roman" w:cs="Times New Roman"/>
                <w:sz w:val="24"/>
                <w:szCs w:val="24"/>
                <w:shd w:val="clear" w:color="auto" w:fill="FEFEFE"/>
              </w:rPr>
              <w:t xml:space="preserve">9. разходи за </w:t>
            </w:r>
            <w:r w:rsidR="003F2043">
              <w:rPr>
                <w:rFonts w:ascii="Times New Roman" w:hAnsi="Times New Roman" w:cs="Times New Roman"/>
                <w:sz w:val="24"/>
                <w:szCs w:val="24"/>
                <w:shd w:val="clear" w:color="auto" w:fill="FEFEFE"/>
              </w:rPr>
              <w:t xml:space="preserve">информираност и </w:t>
            </w:r>
            <w:r w:rsidRPr="00A457A5">
              <w:rPr>
                <w:rFonts w:ascii="Times New Roman" w:hAnsi="Times New Roman" w:cs="Times New Roman"/>
                <w:sz w:val="24"/>
                <w:szCs w:val="24"/>
                <w:shd w:val="clear" w:color="auto" w:fill="FEFEFE"/>
              </w:rPr>
              <w:t xml:space="preserve">публичност, която не отговаря на изискванията, посочени в Единния наръчник на бенефициента за прилагане на правилата за информация и комуникация 2014 </w:t>
            </w:r>
            <w:r w:rsidR="00D7288A">
              <w:rPr>
                <w:rFonts w:ascii="Times New Roman" w:hAnsi="Times New Roman" w:cs="Times New Roman"/>
                <w:sz w:val="24"/>
                <w:szCs w:val="24"/>
                <w:shd w:val="clear" w:color="auto" w:fill="FEFEFE"/>
              </w:rPr>
              <w:t>–</w:t>
            </w:r>
            <w:r w:rsidRPr="00A457A5">
              <w:rPr>
                <w:rFonts w:ascii="Times New Roman" w:hAnsi="Times New Roman" w:cs="Times New Roman"/>
                <w:sz w:val="24"/>
                <w:szCs w:val="24"/>
                <w:shd w:val="clear" w:color="auto" w:fill="FEFEFE"/>
              </w:rPr>
              <w:t xml:space="preserve"> 2020 г., съгласно приложение № 2 от Националната комуникационна стратегия за програмен период 2014 </w:t>
            </w:r>
            <w:r w:rsidR="00D7288A">
              <w:rPr>
                <w:rFonts w:ascii="Times New Roman" w:hAnsi="Times New Roman" w:cs="Times New Roman"/>
                <w:sz w:val="24"/>
                <w:szCs w:val="24"/>
                <w:shd w:val="clear" w:color="auto" w:fill="FEFEFE"/>
              </w:rPr>
              <w:t>–</w:t>
            </w:r>
            <w:r w:rsidRPr="00A457A5">
              <w:rPr>
                <w:rFonts w:ascii="Times New Roman" w:hAnsi="Times New Roman" w:cs="Times New Roman"/>
                <w:sz w:val="24"/>
                <w:szCs w:val="24"/>
                <w:shd w:val="clear" w:color="auto" w:fill="FEFEFE"/>
              </w:rPr>
              <w:t xml:space="preserve">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7060F5">
              <w:rPr>
                <w:rFonts w:ascii="Times New Roman" w:hAnsi="Times New Roman" w:cs="Times New Roman"/>
                <w:sz w:val="24"/>
                <w:szCs w:val="24"/>
                <w:shd w:val="clear" w:color="auto" w:fill="FEFEFE"/>
              </w:rPr>
              <w:t>;</w:t>
            </w:r>
          </w:p>
          <w:p w:rsidR="007060F5" w:rsidRDefault="007060F5"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разходи за координация по проекта за повече от едно </w:t>
            </w:r>
            <w:proofErr w:type="spellStart"/>
            <w:r>
              <w:rPr>
                <w:rFonts w:ascii="Times New Roman" w:hAnsi="Times New Roman" w:cs="Times New Roman"/>
                <w:sz w:val="24"/>
                <w:szCs w:val="24"/>
                <w:shd w:val="clear" w:color="auto" w:fill="FEFEFE"/>
              </w:rPr>
              <w:t>лиц</w:t>
            </w:r>
            <w:proofErr w:type="spellEnd"/>
            <w:r w:rsidR="00381ED9">
              <w:rPr>
                <w:rFonts w:ascii="Times New Roman" w:hAnsi="Times New Roman" w:cs="Times New Roman"/>
                <w:sz w:val="24"/>
                <w:szCs w:val="24"/>
                <w:shd w:val="clear" w:color="auto" w:fill="FEFEFE"/>
                <w:lang w:val="en-US"/>
              </w:rPr>
              <w:t>e</w:t>
            </w:r>
            <w:r>
              <w:rPr>
                <w:rFonts w:ascii="Times New Roman" w:hAnsi="Times New Roman" w:cs="Times New Roman"/>
                <w:sz w:val="24"/>
                <w:szCs w:val="24"/>
                <w:shd w:val="clear" w:color="auto" w:fill="FEFEFE"/>
              </w:rPr>
              <w:t>;</w:t>
            </w:r>
          </w:p>
          <w:p w:rsidR="00381ED9" w:rsidRDefault="007060F5"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 разходи за външни експерти за разработване на проект за сътрудничество в размер повече от 12 на сто от общ</w:t>
            </w:r>
            <w:r w:rsidR="00381ED9">
              <w:rPr>
                <w:rFonts w:ascii="Times New Roman" w:hAnsi="Times New Roman" w:cs="Times New Roman"/>
                <w:sz w:val="24"/>
                <w:szCs w:val="24"/>
                <w:shd w:val="clear" w:color="auto" w:fill="FEFEFE"/>
              </w:rPr>
              <w:t xml:space="preserve">ата </w:t>
            </w:r>
            <w:r w:rsidR="00541199">
              <w:rPr>
                <w:rFonts w:ascii="Times New Roman" w:hAnsi="Times New Roman" w:cs="Times New Roman"/>
                <w:sz w:val="24"/>
                <w:szCs w:val="24"/>
                <w:shd w:val="clear" w:color="auto" w:fill="FEFEFE"/>
              </w:rPr>
              <w:t xml:space="preserve">одобрена </w:t>
            </w:r>
            <w:r w:rsidR="00381ED9">
              <w:rPr>
                <w:rFonts w:ascii="Times New Roman" w:hAnsi="Times New Roman" w:cs="Times New Roman"/>
                <w:sz w:val="24"/>
                <w:szCs w:val="24"/>
                <w:shd w:val="clear" w:color="auto" w:fill="FEFEFE"/>
              </w:rPr>
              <w:t>стойност на проекта;</w:t>
            </w:r>
          </w:p>
          <w:p w:rsidR="0036660B" w:rsidRDefault="00541199" w:rsidP="00C4021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 разходи за пощенски и куриерски услуги и такси за издаване на изискуеми документи на</w:t>
            </w:r>
            <w:r w:rsidR="00956DFB">
              <w:rPr>
                <w:rFonts w:ascii="Times New Roman" w:hAnsi="Times New Roman" w:cs="Times New Roman"/>
                <w:sz w:val="24"/>
                <w:szCs w:val="24"/>
                <w:shd w:val="clear" w:color="auto" w:fill="FEFEFE"/>
              </w:rPr>
              <w:t>двишаващи</w:t>
            </w:r>
            <w:r>
              <w:rPr>
                <w:rFonts w:ascii="Times New Roman" w:hAnsi="Times New Roman" w:cs="Times New Roman"/>
                <w:sz w:val="24"/>
                <w:szCs w:val="24"/>
                <w:shd w:val="clear" w:color="auto" w:fill="FEFEFE"/>
              </w:rPr>
              <w:t xml:space="preserve"> стойност</w:t>
            </w:r>
            <w:r w:rsidR="00956DFB">
              <w:rPr>
                <w:rFonts w:ascii="Times New Roman" w:hAnsi="Times New Roman" w:cs="Times New Roman"/>
                <w:sz w:val="24"/>
                <w:szCs w:val="24"/>
                <w:shd w:val="clear" w:color="auto" w:fill="FEFEFE"/>
              </w:rPr>
              <w:t>та</w:t>
            </w:r>
            <w:r>
              <w:rPr>
                <w:rFonts w:ascii="Times New Roman" w:hAnsi="Times New Roman" w:cs="Times New Roman"/>
                <w:sz w:val="24"/>
                <w:szCs w:val="24"/>
                <w:shd w:val="clear" w:color="auto" w:fill="FEFEFE"/>
              </w:rPr>
              <w:t xml:space="preserve"> на определените тарифи на съответния доставчик или </w:t>
            </w:r>
            <w:r w:rsidR="00B32EC6">
              <w:rPr>
                <w:rFonts w:ascii="Times New Roman" w:hAnsi="Times New Roman" w:cs="Times New Roman"/>
                <w:sz w:val="24"/>
                <w:szCs w:val="24"/>
                <w:shd w:val="clear" w:color="auto" w:fill="FEFEFE"/>
              </w:rPr>
              <w:t>организация</w:t>
            </w:r>
            <w:r>
              <w:rPr>
                <w:rFonts w:ascii="Times New Roman" w:hAnsi="Times New Roman" w:cs="Times New Roman"/>
                <w:sz w:val="24"/>
                <w:szCs w:val="24"/>
                <w:shd w:val="clear" w:color="auto" w:fill="FEFEFE"/>
              </w:rPr>
              <w:t>;</w:t>
            </w:r>
          </w:p>
          <w:p w:rsidR="00956DFB" w:rsidRDefault="00381ED9" w:rsidP="0054119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541199">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разходи за пътни, дневни и квартирни, извършени в полза на потенциален/</w:t>
            </w:r>
            <w:proofErr w:type="spellStart"/>
            <w:r>
              <w:rPr>
                <w:rFonts w:ascii="Times New Roman" w:hAnsi="Times New Roman" w:cs="Times New Roman"/>
                <w:sz w:val="24"/>
                <w:szCs w:val="24"/>
                <w:shd w:val="clear" w:color="auto" w:fill="FEFEFE"/>
              </w:rPr>
              <w:t>лни</w:t>
            </w:r>
            <w:proofErr w:type="spellEnd"/>
            <w:r>
              <w:rPr>
                <w:rFonts w:ascii="Times New Roman" w:hAnsi="Times New Roman" w:cs="Times New Roman"/>
                <w:sz w:val="24"/>
                <w:szCs w:val="24"/>
                <w:shd w:val="clear" w:color="auto" w:fill="FEFEFE"/>
              </w:rPr>
              <w:t xml:space="preserve"> партньор/и по проекта</w:t>
            </w:r>
            <w:r w:rsidR="00956DFB">
              <w:rPr>
                <w:rFonts w:ascii="Times New Roman" w:hAnsi="Times New Roman" w:cs="Times New Roman"/>
                <w:sz w:val="24"/>
                <w:szCs w:val="24"/>
                <w:shd w:val="clear" w:color="auto" w:fill="FEFEFE"/>
              </w:rPr>
              <w:t>;</w:t>
            </w:r>
          </w:p>
          <w:p w:rsidR="001B6334" w:rsidRPr="00F43DD7" w:rsidRDefault="00956DFB" w:rsidP="00956DF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 разходи за командировки надвишаващи стойностите, определени в </w:t>
            </w:r>
            <w:r w:rsidRPr="00956DFB">
              <w:rPr>
                <w:rFonts w:ascii="Times New Roman" w:hAnsi="Times New Roman" w:cs="Times New Roman"/>
                <w:sz w:val="24"/>
                <w:szCs w:val="24"/>
                <w:shd w:val="clear" w:color="auto" w:fill="FEFEFE"/>
              </w:rPr>
              <w:t xml:space="preserve">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w:t>
            </w:r>
            <w:r w:rsidRPr="00956DFB">
              <w:rPr>
                <w:rFonts w:ascii="Times New Roman" w:hAnsi="Times New Roman" w:cs="Times New Roman"/>
                <w:sz w:val="24"/>
                <w:szCs w:val="24"/>
                <w:shd w:val="clear" w:color="auto" w:fill="FEFEFE"/>
              </w:rPr>
              <w:lastRenderedPageBreak/>
              <w:t>на Министерския съвет от 2004 г. (ДВ, бр. 50</w:t>
            </w:r>
            <w:r>
              <w:rPr>
                <w:rFonts w:ascii="Times New Roman" w:hAnsi="Times New Roman" w:cs="Times New Roman"/>
                <w:sz w:val="24"/>
                <w:szCs w:val="24"/>
                <w:shd w:val="clear" w:color="auto" w:fill="FEFEFE"/>
              </w:rPr>
              <w:t xml:space="preserve"> от 2004 г.).</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44" w:author="Ralitsa Vasileva" w:date="2020-05-12T12:19:00Z">
          <w:tblPr>
            <w:tblStyle w:val="TableGrid"/>
            <w:tblW w:w="9781" w:type="dxa"/>
            <w:tblInd w:w="-34" w:type="dxa"/>
            <w:tblLook w:val="04A0" w:firstRow="1" w:lastRow="0" w:firstColumn="1" w:lastColumn="0" w:noHBand="0" w:noVBand="1"/>
          </w:tblPr>
        </w:tblPrChange>
      </w:tblPr>
      <w:tblGrid>
        <w:gridCol w:w="10632"/>
        <w:tblGridChange w:id="45">
          <w:tblGrid>
            <w:gridCol w:w="9781"/>
          </w:tblGrid>
        </w:tblGridChange>
      </w:tblGrid>
      <w:tr w:rsidR="00A650CA" w:rsidRPr="00F43DD7" w:rsidTr="004B062E">
        <w:tc>
          <w:tcPr>
            <w:tcW w:w="10632" w:type="dxa"/>
            <w:tcPrChange w:id="46" w:author="Ralitsa Vasileva" w:date="2020-05-12T12:19:00Z">
              <w:tcPr>
                <w:tcW w:w="9781" w:type="dxa"/>
              </w:tcPr>
            </w:tcPrChange>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15. </w:t>
            </w:r>
            <w:r w:rsidR="00A650CA" w:rsidRPr="0086504B">
              <w:rPr>
                <w:rFonts w:ascii="Times New Roman" w:hAnsi="Times New Roman" w:cs="Times New Roman"/>
                <w:b/>
                <w:sz w:val="24"/>
                <w:szCs w:val="24"/>
              </w:rPr>
              <w:t>Допустими целеви групи (ако е приложимо):</w:t>
            </w:r>
          </w:p>
          <w:p w:rsidR="00A650CA" w:rsidRPr="00F43DD7" w:rsidRDefault="00A650CA" w:rsidP="00CB08A8">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47" w:author="Ralitsa Vasileva" w:date="2020-05-12T12:19:00Z">
          <w:tblPr>
            <w:tblStyle w:val="TableGrid"/>
            <w:tblW w:w="9781" w:type="dxa"/>
            <w:tblInd w:w="-34" w:type="dxa"/>
            <w:tblLook w:val="04A0" w:firstRow="1" w:lastRow="0" w:firstColumn="1" w:lastColumn="0" w:noHBand="0" w:noVBand="1"/>
          </w:tblPr>
        </w:tblPrChange>
      </w:tblPr>
      <w:tblGrid>
        <w:gridCol w:w="10632"/>
        <w:tblGridChange w:id="48">
          <w:tblGrid>
            <w:gridCol w:w="9781"/>
          </w:tblGrid>
        </w:tblGridChange>
      </w:tblGrid>
      <w:tr w:rsidR="00A650CA" w:rsidRPr="00F43DD7" w:rsidTr="004B062E">
        <w:tc>
          <w:tcPr>
            <w:tcW w:w="10632" w:type="dxa"/>
            <w:tcPrChange w:id="49" w:author="Ralitsa Vasileva" w:date="2020-05-12T12:19:00Z">
              <w:tcPr>
                <w:tcW w:w="9781" w:type="dxa"/>
              </w:tcPr>
            </w:tcPrChange>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16. </w:t>
            </w:r>
            <w:r w:rsidR="00A650CA" w:rsidRPr="0086504B">
              <w:rPr>
                <w:rFonts w:ascii="Times New Roman" w:hAnsi="Times New Roman" w:cs="Times New Roman"/>
                <w:b/>
                <w:sz w:val="24"/>
                <w:szCs w:val="24"/>
              </w:rPr>
              <w:t>Приложим режим на минимални/държавни помощи:</w:t>
            </w:r>
          </w:p>
          <w:p w:rsidR="00CF1B4B" w:rsidRPr="00F43DD7" w:rsidRDefault="00CF1B4B"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Подпомагането по </w:t>
            </w:r>
            <w:proofErr w:type="spellStart"/>
            <w:r w:rsidRPr="00F43DD7">
              <w:rPr>
                <w:rFonts w:ascii="Times New Roman" w:hAnsi="Times New Roman" w:cs="Times New Roman"/>
                <w:sz w:val="24"/>
                <w:szCs w:val="24"/>
              </w:rPr>
              <w:t>подмярката</w:t>
            </w:r>
            <w:proofErr w:type="spellEnd"/>
            <w:r w:rsidRPr="00F43DD7">
              <w:rPr>
                <w:rFonts w:ascii="Times New Roman" w:hAnsi="Times New Roman" w:cs="Times New Roman"/>
                <w:sz w:val="24"/>
                <w:szCs w:val="24"/>
              </w:rPr>
              <w:t xml:space="preserve"> попада извън обхвата на чл. 107, </w:t>
            </w:r>
            <w:proofErr w:type="spellStart"/>
            <w:r w:rsidRPr="00F43DD7">
              <w:rPr>
                <w:rFonts w:ascii="Times New Roman" w:hAnsi="Times New Roman" w:cs="Times New Roman"/>
                <w:sz w:val="24"/>
                <w:szCs w:val="24"/>
              </w:rPr>
              <w:t>пар</w:t>
            </w:r>
            <w:proofErr w:type="spellEnd"/>
            <w:r w:rsidRPr="00F43DD7">
              <w:rPr>
                <w:rFonts w:ascii="Times New Roman" w:hAnsi="Times New Roman" w:cs="Times New Roman"/>
                <w:sz w:val="24"/>
                <w:szCs w:val="24"/>
              </w:rPr>
              <w:t xml:space="preserve">. 1 и 108 от Договора за функционирането на Европейския съюз и приложимият режим е „не помощ“ поради следните обстоятелства: </w:t>
            </w:r>
          </w:p>
          <w:p w:rsidR="00CF1B4B" w:rsidRPr="00F43DD7" w:rsidRDefault="00CF1B4B"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1. </w:t>
            </w:r>
            <w:r w:rsidR="0086504B">
              <w:rPr>
                <w:rFonts w:ascii="Times New Roman" w:hAnsi="Times New Roman" w:cs="Times New Roman"/>
                <w:sz w:val="24"/>
                <w:szCs w:val="24"/>
              </w:rPr>
              <w:t>п</w:t>
            </w:r>
            <w:r w:rsidRPr="00F43DD7">
              <w:rPr>
                <w:rFonts w:ascii="Times New Roman" w:hAnsi="Times New Roman" w:cs="Times New Roman"/>
                <w:sz w:val="24"/>
                <w:szCs w:val="24"/>
              </w:rPr>
              <w:t xml:space="preserve">о настоящата процедура ще се финансират нестопански субекти </w:t>
            </w:r>
            <w:r w:rsidR="00D7288A">
              <w:rPr>
                <w:rFonts w:ascii="Times New Roman" w:hAnsi="Times New Roman" w:cs="Times New Roman"/>
                <w:sz w:val="24"/>
                <w:szCs w:val="24"/>
              </w:rPr>
              <w:t>–</w:t>
            </w:r>
            <w:r w:rsidRPr="00F43DD7">
              <w:rPr>
                <w:rFonts w:ascii="Times New Roman" w:hAnsi="Times New Roman" w:cs="Times New Roman"/>
                <w:sz w:val="24"/>
                <w:szCs w:val="24"/>
              </w:rPr>
              <w:t xml:space="preserve"> бенефициенти по процедурата са МИГ, които са сдружения с нестопанска цел, регистрирани в обществена полза;</w:t>
            </w:r>
          </w:p>
          <w:p w:rsidR="002F4B19" w:rsidRPr="00F43DD7" w:rsidRDefault="0086504B" w:rsidP="00C330CC">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2. в</w:t>
            </w:r>
            <w:r w:rsidR="00CF1B4B" w:rsidRPr="00F43DD7">
              <w:rPr>
                <w:rFonts w:ascii="Times New Roman" w:hAnsi="Times New Roman" w:cs="Times New Roman"/>
                <w:sz w:val="24"/>
                <w:szCs w:val="24"/>
              </w:rPr>
              <w:t>сички дейности, които ще се финансират по проектите, са с неикономически характер.</w:t>
            </w:r>
          </w:p>
        </w:tc>
      </w:tr>
    </w:tbl>
    <w:p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50" w:author="Ralitsa Vasileva" w:date="2020-05-12T12:19:00Z">
          <w:tblPr>
            <w:tblStyle w:val="TableGrid"/>
            <w:tblW w:w="9781" w:type="dxa"/>
            <w:tblInd w:w="-34" w:type="dxa"/>
            <w:tblLook w:val="04A0" w:firstRow="1" w:lastRow="0" w:firstColumn="1" w:lastColumn="0" w:noHBand="0" w:noVBand="1"/>
          </w:tblPr>
        </w:tblPrChange>
      </w:tblPr>
      <w:tblGrid>
        <w:gridCol w:w="10632"/>
        <w:tblGridChange w:id="51">
          <w:tblGrid>
            <w:gridCol w:w="9781"/>
          </w:tblGrid>
        </w:tblGridChange>
      </w:tblGrid>
      <w:tr w:rsidR="00A650CA" w:rsidRPr="00F43DD7" w:rsidTr="004B062E">
        <w:tc>
          <w:tcPr>
            <w:tcW w:w="10632" w:type="dxa"/>
            <w:tcPrChange w:id="52" w:author="Ralitsa Vasileva" w:date="2020-05-12T12:19:00Z">
              <w:tcPr>
                <w:tcW w:w="9781" w:type="dxa"/>
              </w:tcPr>
            </w:tcPrChange>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17. </w:t>
            </w:r>
            <w:r w:rsidR="00A650CA" w:rsidRPr="0086504B">
              <w:rPr>
                <w:rFonts w:ascii="Times New Roman" w:hAnsi="Times New Roman" w:cs="Times New Roman"/>
                <w:b/>
                <w:sz w:val="24"/>
                <w:szCs w:val="24"/>
              </w:rPr>
              <w:t>Хоризонтални политики:</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Равенство между половете и липса на дискриминация</w:t>
            </w:r>
            <w:r w:rsidR="0086504B">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прилагане на принципа на равенство между половете;</w:t>
            </w:r>
            <w:r w:rsidRPr="00F43DD7">
              <w:rPr>
                <w:rFonts w:ascii="Times New Roman" w:hAnsi="Times New Roman" w:cs="Times New Roman"/>
                <w:sz w:val="24"/>
                <w:szCs w:val="24"/>
                <w:shd w:val="clear" w:color="auto" w:fill="FEFEFE"/>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w:t>
            </w:r>
            <w:proofErr w:type="spellStart"/>
            <w:r w:rsidRPr="00F43DD7">
              <w:rPr>
                <w:rFonts w:ascii="Times New Roman" w:hAnsi="Times New Roman" w:cs="Times New Roman"/>
                <w:sz w:val="24"/>
                <w:szCs w:val="24"/>
                <w:shd w:val="clear" w:color="auto" w:fill="FEFEFE"/>
              </w:rPr>
              <w:t>равнопоставеността</w:t>
            </w:r>
            <w:proofErr w:type="spellEnd"/>
            <w:r w:rsidRPr="00F43DD7">
              <w:rPr>
                <w:rFonts w:ascii="Times New Roman" w:hAnsi="Times New Roman" w:cs="Times New Roman"/>
                <w:sz w:val="24"/>
                <w:szCs w:val="24"/>
                <w:shd w:val="clear" w:color="auto" w:fill="FEFEFE"/>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A650CA" w:rsidRPr="009B380A" w:rsidRDefault="00CF1B4B" w:rsidP="00161AA3">
            <w:pPr>
              <w:spacing w:after="200" w:line="276" w:lineRule="auto"/>
              <w:jc w:val="both"/>
              <w:rPr>
                <w:rFonts w:ascii="Times New Roman" w:hAnsi="Times New Roman" w:cs="Times New Roman"/>
                <w:sz w:val="24"/>
                <w:szCs w:val="24"/>
                <w:shd w:val="clear" w:color="auto" w:fill="FEFEFE"/>
                <w:lang w:val="ru-RU"/>
              </w:rPr>
            </w:pPr>
            <w:r w:rsidRPr="00F43DD7">
              <w:rPr>
                <w:rFonts w:ascii="Times New Roman" w:hAnsi="Times New Roman" w:cs="Times New Roman"/>
                <w:sz w:val="24"/>
                <w:szCs w:val="24"/>
                <w:shd w:val="clear" w:color="auto" w:fill="FEFEFE"/>
              </w:rPr>
              <w:t>3. Насърчаване на заетостта и конкурентоспособността.</w:t>
            </w:r>
          </w:p>
          <w:p w:rsidR="002F7516" w:rsidRDefault="002F7516" w:rsidP="002F7516">
            <w:pPr>
              <w:spacing w:line="276" w:lineRule="auto"/>
              <w:jc w:val="both"/>
              <w:rPr>
                <w:rFonts w:ascii="Times New Roman" w:hAnsi="Times New Roman" w:cs="Times New Roman"/>
                <w:sz w:val="24"/>
                <w:szCs w:val="24"/>
              </w:rPr>
            </w:pPr>
            <w:r w:rsidRPr="001C2DAF">
              <w:rPr>
                <w:rFonts w:ascii="Times New Roman" w:hAnsi="Times New Roman" w:cs="Times New Roman"/>
                <w:sz w:val="24"/>
                <w:szCs w:val="24"/>
              </w:rPr>
              <w:t xml:space="preserve">В т. 11 от Формуляра за кандидатстване </w:t>
            </w:r>
            <w:r w:rsidR="007060F5">
              <w:rPr>
                <w:rFonts w:ascii="Times New Roman" w:hAnsi="Times New Roman" w:cs="Times New Roman"/>
                <w:sz w:val="24"/>
                <w:szCs w:val="24"/>
              </w:rPr>
              <w:t xml:space="preserve">в ИСУН 2020 </w:t>
            </w:r>
            <w:r w:rsidRPr="001C2DAF">
              <w:rPr>
                <w:rFonts w:ascii="Times New Roman" w:hAnsi="Times New Roman" w:cs="Times New Roman"/>
                <w:sz w:val="24"/>
                <w:szCs w:val="24"/>
              </w:rPr>
              <w:t>кандидатите</w:t>
            </w:r>
            <w:r w:rsidR="007833C6">
              <w:rPr>
                <w:rFonts w:ascii="Times New Roman" w:hAnsi="Times New Roman" w:cs="Times New Roman"/>
                <w:sz w:val="24"/>
                <w:szCs w:val="24"/>
              </w:rPr>
              <w:t xml:space="preserve"> </w:t>
            </w:r>
            <w:r w:rsidR="008B5955">
              <w:rPr>
                <w:rFonts w:ascii="Times New Roman" w:hAnsi="Times New Roman" w:cs="Times New Roman"/>
                <w:sz w:val="24"/>
                <w:szCs w:val="24"/>
              </w:rPr>
              <w:t>пр</w:t>
            </w:r>
            <w:r w:rsidRPr="001C2DAF">
              <w:rPr>
                <w:rFonts w:ascii="Times New Roman" w:hAnsi="Times New Roman" w:cs="Times New Roman"/>
                <w:sz w:val="24"/>
                <w:szCs w:val="24"/>
              </w:rPr>
              <w:t xml:space="preserve">едставят информация за съответствието на проектното предложение с </w:t>
            </w:r>
            <w:r>
              <w:rPr>
                <w:rFonts w:ascii="Times New Roman" w:hAnsi="Times New Roman" w:cs="Times New Roman"/>
                <w:sz w:val="24"/>
                <w:szCs w:val="24"/>
              </w:rPr>
              <w:t>поне един от посочените по-горе</w:t>
            </w:r>
            <w:r w:rsidRPr="001C2DAF">
              <w:rPr>
                <w:rFonts w:ascii="Times New Roman" w:hAnsi="Times New Roman" w:cs="Times New Roman"/>
                <w:sz w:val="24"/>
                <w:szCs w:val="24"/>
              </w:rPr>
              <w:t xml:space="preserve"> принципи. Прилагането на заложените в проекта принципи ще се проследява на етап изпълнение на проектното предложение.</w:t>
            </w:r>
          </w:p>
          <w:p w:rsidR="002F7516" w:rsidRPr="009B380A" w:rsidRDefault="002F7516" w:rsidP="002F7516">
            <w:pPr>
              <w:spacing w:after="200" w:line="276" w:lineRule="auto"/>
              <w:jc w:val="both"/>
              <w:rPr>
                <w:rFonts w:ascii="Times New Roman" w:hAnsi="Times New Roman" w:cs="Times New Roman"/>
                <w:sz w:val="24"/>
                <w:szCs w:val="24"/>
                <w:lang w:val="ru-RU"/>
              </w:rPr>
            </w:pPr>
            <w:r>
              <w:rPr>
                <w:rFonts w:ascii="Times New Roman" w:hAnsi="Times New Roman" w:cs="Times New Roman"/>
                <w:sz w:val="24"/>
                <w:szCs w:val="24"/>
              </w:rPr>
              <w:t xml:space="preserve">Кандидатите следва да посочат и конкретни документи, с които на етап изпълнение на проекта ще се проследява съответствието с принципите на хоризонталните политики на ЕС. </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53" w:author="Ralitsa Vasileva" w:date="2020-05-12T12:18:00Z">
          <w:tblPr>
            <w:tblStyle w:val="TableGrid"/>
            <w:tblW w:w="9781" w:type="dxa"/>
            <w:tblInd w:w="-34" w:type="dxa"/>
            <w:tblLook w:val="04A0" w:firstRow="1" w:lastRow="0" w:firstColumn="1" w:lastColumn="0" w:noHBand="0" w:noVBand="1"/>
          </w:tblPr>
        </w:tblPrChange>
      </w:tblPr>
      <w:tblGrid>
        <w:gridCol w:w="10632"/>
        <w:tblGridChange w:id="54">
          <w:tblGrid>
            <w:gridCol w:w="9781"/>
          </w:tblGrid>
        </w:tblGridChange>
      </w:tblGrid>
      <w:tr w:rsidR="00A650CA" w:rsidRPr="00F43DD7" w:rsidTr="004B062E">
        <w:tc>
          <w:tcPr>
            <w:tcW w:w="10632" w:type="dxa"/>
            <w:tcPrChange w:id="55" w:author="Ralitsa Vasileva" w:date="2020-05-12T12:18:00Z">
              <w:tcPr>
                <w:tcW w:w="9781" w:type="dxa"/>
              </w:tcPr>
            </w:tcPrChange>
          </w:tcPr>
          <w:p w:rsidR="00A650CA" w:rsidRPr="0086504B" w:rsidRDefault="0086504B" w:rsidP="0086504B">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18. </w:t>
            </w:r>
            <w:r w:rsidR="00A650CA" w:rsidRPr="0086504B">
              <w:rPr>
                <w:rFonts w:ascii="Times New Roman" w:hAnsi="Times New Roman" w:cs="Times New Roman"/>
                <w:b/>
                <w:sz w:val="24"/>
                <w:szCs w:val="24"/>
              </w:rPr>
              <w:t xml:space="preserve">Минимален и максимален срок за изпълнение </w:t>
            </w:r>
            <w:r w:rsidR="00E016A0" w:rsidRPr="0086504B">
              <w:rPr>
                <w:rFonts w:ascii="Times New Roman" w:hAnsi="Times New Roman" w:cs="Times New Roman"/>
                <w:b/>
                <w:sz w:val="24"/>
                <w:szCs w:val="24"/>
              </w:rPr>
              <w:t>на проектите:</w:t>
            </w:r>
          </w:p>
          <w:p w:rsidR="00CF1B4B" w:rsidRPr="00F43DD7" w:rsidRDefault="00CF1B4B" w:rsidP="002141A1">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Продължителността </w:t>
            </w:r>
            <w:r w:rsidR="005A6B7B">
              <w:rPr>
                <w:rFonts w:ascii="Times New Roman" w:hAnsi="Times New Roman" w:cs="Times New Roman"/>
                <w:sz w:val="24"/>
                <w:szCs w:val="24"/>
                <w:shd w:val="clear" w:color="auto" w:fill="FEFEFE"/>
              </w:rPr>
              <w:t xml:space="preserve">за изпълнение и отчитане </w:t>
            </w:r>
            <w:r w:rsidRPr="00F43DD7">
              <w:rPr>
                <w:rFonts w:ascii="Times New Roman" w:hAnsi="Times New Roman" w:cs="Times New Roman"/>
                <w:sz w:val="24"/>
                <w:szCs w:val="24"/>
                <w:shd w:val="clear" w:color="auto" w:fill="FEFEFE"/>
              </w:rPr>
              <w:t xml:space="preserve">на проектите за подготвителни дейности за проекти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 транснационално сътрудничество не </w:t>
            </w:r>
            <w:r w:rsidR="00903312" w:rsidRPr="00F43DD7">
              <w:rPr>
                <w:rFonts w:ascii="Times New Roman" w:hAnsi="Times New Roman" w:cs="Times New Roman"/>
                <w:sz w:val="24"/>
                <w:szCs w:val="24"/>
                <w:shd w:val="clear" w:color="auto" w:fill="FEFEFE"/>
              </w:rPr>
              <w:t>мо</w:t>
            </w:r>
            <w:r w:rsidR="00903312">
              <w:rPr>
                <w:rFonts w:ascii="Times New Roman" w:hAnsi="Times New Roman" w:cs="Times New Roman"/>
                <w:sz w:val="24"/>
                <w:szCs w:val="24"/>
                <w:shd w:val="clear" w:color="auto" w:fill="FEFEFE"/>
              </w:rPr>
              <w:t>же</w:t>
            </w:r>
            <w:r w:rsidR="007833C6">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да </w:t>
            </w:r>
            <w:r w:rsidRPr="00C7080C">
              <w:rPr>
                <w:rFonts w:ascii="Times New Roman" w:hAnsi="Times New Roman" w:cs="Times New Roman"/>
                <w:sz w:val="24"/>
                <w:szCs w:val="24"/>
                <w:shd w:val="clear" w:color="auto" w:fill="FEFEFE"/>
              </w:rPr>
              <w:t xml:space="preserve">надхвърля </w:t>
            </w:r>
            <w:r w:rsidR="004909BB">
              <w:rPr>
                <w:rFonts w:ascii="Times New Roman" w:hAnsi="Times New Roman" w:cs="Times New Roman"/>
                <w:sz w:val="24"/>
                <w:szCs w:val="24"/>
                <w:shd w:val="clear" w:color="auto" w:fill="FEFEFE"/>
              </w:rPr>
              <w:t>13</w:t>
            </w:r>
            <w:r w:rsidR="005A6B7B" w:rsidRPr="00C7080C">
              <w:rPr>
                <w:rFonts w:ascii="Times New Roman" w:hAnsi="Times New Roman" w:cs="Times New Roman"/>
                <w:sz w:val="24"/>
                <w:szCs w:val="24"/>
                <w:shd w:val="clear" w:color="auto" w:fill="FEFEFE"/>
              </w:rPr>
              <w:t xml:space="preserve"> месеца, </w:t>
            </w:r>
            <w:r w:rsidR="00811799" w:rsidRPr="00C7080C">
              <w:rPr>
                <w:rFonts w:ascii="Times New Roman" w:hAnsi="Times New Roman" w:cs="Times New Roman"/>
                <w:sz w:val="24"/>
                <w:szCs w:val="24"/>
                <w:shd w:val="clear" w:color="auto" w:fill="FEFEFE"/>
              </w:rPr>
              <w:t xml:space="preserve">като крайният срок е </w:t>
            </w:r>
            <w:r w:rsidR="005A6B7B" w:rsidRPr="00C7080C">
              <w:rPr>
                <w:rFonts w:ascii="Times New Roman" w:hAnsi="Times New Roman" w:cs="Times New Roman"/>
                <w:sz w:val="24"/>
                <w:szCs w:val="24"/>
                <w:shd w:val="clear" w:color="auto" w:fill="FEFEFE"/>
              </w:rPr>
              <w:t>не по-късно от</w:t>
            </w:r>
            <w:r w:rsidR="007833C6">
              <w:rPr>
                <w:rFonts w:ascii="Times New Roman" w:hAnsi="Times New Roman" w:cs="Times New Roman"/>
                <w:sz w:val="24"/>
                <w:szCs w:val="24"/>
                <w:shd w:val="clear" w:color="auto" w:fill="FEFEFE"/>
              </w:rPr>
              <w:t xml:space="preserve"> </w:t>
            </w:r>
            <w:r w:rsidR="00C0622A" w:rsidRPr="00C7080C">
              <w:rPr>
                <w:rFonts w:ascii="Times New Roman" w:hAnsi="Times New Roman" w:cs="Times New Roman"/>
                <w:sz w:val="24"/>
                <w:szCs w:val="24"/>
                <w:shd w:val="clear" w:color="auto" w:fill="FEFEFE"/>
              </w:rPr>
              <w:t>15</w:t>
            </w:r>
            <w:r w:rsidRPr="00C7080C">
              <w:rPr>
                <w:rFonts w:ascii="Times New Roman" w:hAnsi="Times New Roman" w:cs="Times New Roman"/>
                <w:sz w:val="24"/>
                <w:szCs w:val="24"/>
                <w:shd w:val="clear" w:color="auto" w:fill="FEFEFE"/>
              </w:rPr>
              <w:t xml:space="preserve"> септември 2023 г.</w:t>
            </w:r>
          </w:p>
          <w:p w:rsidR="00A650CA" w:rsidRPr="00F43DD7" w:rsidRDefault="00A650CA" w:rsidP="002141A1">
            <w:pPr>
              <w:spacing w:line="276" w:lineRule="auto"/>
              <w:jc w:val="both"/>
              <w:rPr>
                <w:rFonts w:ascii="Times New Roman" w:hAnsi="Times New Roman" w:cs="Times New Roman"/>
                <w:sz w:val="24"/>
                <w:szCs w:val="24"/>
                <w:shd w:val="clear" w:color="auto" w:fill="FEFEFE"/>
              </w:rPr>
            </w:pP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56" w:author="Ralitsa Vasileva" w:date="2020-05-12T12:18:00Z">
          <w:tblPr>
            <w:tblStyle w:val="TableGrid"/>
            <w:tblW w:w="9781" w:type="dxa"/>
            <w:tblInd w:w="-34" w:type="dxa"/>
            <w:tblLook w:val="04A0" w:firstRow="1" w:lastRow="0" w:firstColumn="1" w:lastColumn="0" w:noHBand="0" w:noVBand="1"/>
          </w:tblPr>
        </w:tblPrChange>
      </w:tblPr>
      <w:tblGrid>
        <w:gridCol w:w="10632"/>
        <w:tblGridChange w:id="57">
          <w:tblGrid>
            <w:gridCol w:w="9781"/>
          </w:tblGrid>
        </w:tblGridChange>
      </w:tblGrid>
      <w:tr w:rsidR="00A650CA" w:rsidRPr="00F43DD7" w:rsidTr="004B062E">
        <w:tc>
          <w:tcPr>
            <w:tcW w:w="10632" w:type="dxa"/>
            <w:tcPrChange w:id="58" w:author="Ralitsa Vasileva" w:date="2020-05-12T12:18:00Z">
              <w:tcPr>
                <w:tcW w:w="9781" w:type="dxa"/>
              </w:tcPr>
            </w:tcPrChange>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19. </w:t>
            </w:r>
            <w:r w:rsidR="00A650CA" w:rsidRPr="0086504B">
              <w:rPr>
                <w:rFonts w:ascii="Times New Roman" w:hAnsi="Times New Roman" w:cs="Times New Roman"/>
                <w:b/>
                <w:sz w:val="24"/>
                <w:szCs w:val="24"/>
              </w:rPr>
              <w:t>Ред за оценяване на концепциите за проектни предложения:</w:t>
            </w:r>
          </w:p>
          <w:p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59" w:author="Ralitsa Vasileva" w:date="2020-05-12T12:18:00Z">
          <w:tblPr>
            <w:tblStyle w:val="TableGrid"/>
            <w:tblW w:w="9781" w:type="dxa"/>
            <w:tblInd w:w="-34" w:type="dxa"/>
            <w:tblLook w:val="04A0" w:firstRow="1" w:lastRow="0" w:firstColumn="1" w:lastColumn="0" w:noHBand="0" w:noVBand="1"/>
          </w:tblPr>
        </w:tblPrChange>
      </w:tblPr>
      <w:tblGrid>
        <w:gridCol w:w="10632"/>
        <w:tblGridChange w:id="60">
          <w:tblGrid>
            <w:gridCol w:w="9781"/>
          </w:tblGrid>
        </w:tblGridChange>
      </w:tblGrid>
      <w:tr w:rsidR="00A650CA" w:rsidRPr="00F43DD7" w:rsidTr="004B062E">
        <w:tc>
          <w:tcPr>
            <w:tcW w:w="10632" w:type="dxa"/>
            <w:tcPrChange w:id="61" w:author="Ralitsa Vasileva" w:date="2020-05-12T12:18:00Z">
              <w:tcPr>
                <w:tcW w:w="9781" w:type="dxa"/>
              </w:tcPr>
            </w:tcPrChange>
          </w:tcPr>
          <w:p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20. </w:t>
            </w:r>
            <w:r w:rsidR="00A650CA" w:rsidRPr="0086504B">
              <w:rPr>
                <w:rFonts w:ascii="Times New Roman" w:hAnsi="Times New Roman" w:cs="Times New Roman"/>
                <w:b/>
                <w:sz w:val="24"/>
                <w:szCs w:val="24"/>
              </w:rPr>
              <w:t>Критерии и методика за оценка на концепциите за проектни предложения:</w:t>
            </w:r>
          </w:p>
          <w:p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rsidR="0086504B" w:rsidRPr="00F43DD7" w:rsidRDefault="008650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62" w:author="Ralitsa Vasileva" w:date="2020-05-12T12:18:00Z">
          <w:tblPr>
            <w:tblStyle w:val="TableGrid"/>
            <w:tblW w:w="9781" w:type="dxa"/>
            <w:tblInd w:w="-34" w:type="dxa"/>
            <w:tblLook w:val="04A0" w:firstRow="1" w:lastRow="0" w:firstColumn="1" w:lastColumn="0" w:noHBand="0" w:noVBand="1"/>
          </w:tblPr>
        </w:tblPrChange>
      </w:tblPr>
      <w:tblGrid>
        <w:gridCol w:w="10632"/>
        <w:tblGridChange w:id="63">
          <w:tblGrid>
            <w:gridCol w:w="9781"/>
          </w:tblGrid>
        </w:tblGridChange>
      </w:tblGrid>
      <w:tr w:rsidR="00A650CA" w:rsidRPr="00731F02" w:rsidTr="004B062E">
        <w:tc>
          <w:tcPr>
            <w:tcW w:w="10632" w:type="dxa"/>
            <w:tcPrChange w:id="64" w:author="Ralitsa Vasileva" w:date="2020-05-12T12:18:00Z">
              <w:tcPr>
                <w:tcW w:w="9781" w:type="dxa"/>
              </w:tcPr>
            </w:tcPrChange>
          </w:tcPr>
          <w:p w:rsidR="00A650CA" w:rsidRPr="00731F02" w:rsidRDefault="0086504B" w:rsidP="009B380A">
            <w:pPr>
              <w:tabs>
                <w:tab w:val="left" w:pos="0"/>
                <w:tab w:val="left" w:pos="709"/>
              </w:tabs>
              <w:ind w:left="360"/>
              <w:jc w:val="both"/>
              <w:rPr>
                <w:rFonts w:ascii="Times New Roman" w:hAnsi="Times New Roman" w:cs="Times New Roman"/>
                <w:b/>
                <w:sz w:val="24"/>
                <w:szCs w:val="24"/>
              </w:rPr>
            </w:pPr>
            <w:r w:rsidRPr="00731F02">
              <w:rPr>
                <w:rFonts w:ascii="Times New Roman" w:hAnsi="Times New Roman" w:cs="Times New Roman"/>
                <w:b/>
                <w:sz w:val="24"/>
                <w:szCs w:val="24"/>
              </w:rPr>
              <w:t xml:space="preserve">21. </w:t>
            </w:r>
            <w:r w:rsidR="00A650CA" w:rsidRPr="00731F02">
              <w:rPr>
                <w:rFonts w:ascii="Times New Roman" w:hAnsi="Times New Roman" w:cs="Times New Roman"/>
                <w:b/>
                <w:sz w:val="24"/>
                <w:szCs w:val="24"/>
              </w:rPr>
              <w:t xml:space="preserve">Ред за оценяване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rsidR="00717569" w:rsidRDefault="00717569" w:rsidP="009B380A">
            <w:pPr>
              <w:tabs>
                <w:tab w:val="left" w:pos="0"/>
                <w:tab w:val="left" w:pos="851"/>
              </w:tabs>
              <w:ind w:left="360"/>
              <w:jc w:val="both"/>
              <w:rPr>
                <w:rFonts w:ascii="Times New Roman" w:hAnsi="Times New Roman" w:cs="Times New Roman"/>
                <w:sz w:val="24"/>
                <w:szCs w:val="24"/>
                <w:shd w:val="clear" w:color="auto" w:fill="FEFEFE"/>
              </w:rPr>
            </w:pPr>
          </w:p>
          <w:p w:rsidR="00CF1B4B" w:rsidRPr="00731F02" w:rsidRDefault="00CF1B4B" w:rsidP="009B380A">
            <w:pPr>
              <w:tabs>
                <w:tab w:val="left" w:pos="0"/>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174CC6">
              <w:rPr>
                <w:rFonts w:ascii="Times New Roman" w:hAnsi="Times New Roman" w:cs="Times New Roman"/>
                <w:sz w:val="24"/>
                <w:szCs w:val="24"/>
                <w:shd w:val="clear" w:color="auto" w:fill="FEFEFE"/>
              </w:rPr>
              <w:t xml:space="preserve">в </w:t>
            </w:r>
            <w:r w:rsidRPr="00731F02">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007833C6">
              <w:rPr>
                <w:rFonts w:ascii="Times New Roman" w:hAnsi="Times New Roman" w:cs="Times New Roman"/>
                <w:sz w:val="24"/>
                <w:szCs w:val="24"/>
                <w:shd w:val="clear" w:color="auto" w:fill="FEFEFE"/>
              </w:rPr>
              <w:t xml:space="preserve"> </w:t>
            </w:r>
            <w:r w:rsidRPr="00731F02">
              <w:rPr>
                <w:rFonts w:ascii="Times New Roman" w:hAnsi="Times New Roman" w:cs="Times New Roman"/>
                <w:sz w:val="24"/>
                <w:szCs w:val="24"/>
                <w:shd w:val="clear" w:color="auto" w:fill="FEFEFE"/>
              </w:rPr>
              <w:t xml:space="preserve">и Постановление </w:t>
            </w:r>
            <w:r w:rsidR="002C2043" w:rsidRPr="00731F02">
              <w:rPr>
                <w:rFonts w:ascii="Times New Roman" w:hAnsi="Times New Roman" w:cs="Times New Roman"/>
                <w:sz w:val="24"/>
                <w:szCs w:val="24"/>
                <w:shd w:val="clear" w:color="auto" w:fill="FEFEFE"/>
              </w:rPr>
              <w:t xml:space="preserve">№ 162 </w:t>
            </w:r>
            <w:r w:rsidR="002C2043">
              <w:rPr>
                <w:rFonts w:ascii="Times New Roman" w:hAnsi="Times New Roman" w:cs="Times New Roman"/>
                <w:sz w:val="24"/>
                <w:szCs w:val="24"/>
                <w:shd w:val="clear" w:color="auto" w:fill="FEFEFE"/>
              </w:rPr>
              <w:t xml:space="preserve">на Министерския съвет </w:t>
            </w:r>
            <w:r w:rsidRPr="00731F02">
              <w:rPr>
                <w:rFonts w:ascii="Times New Roman" w:hAnsi="Times New Roman" w:cs="Times New Roman"/>
                <w:sz w:val="24"/>
                <w:szCs w:val="24"/>
                <w:shd w:val="clear" w:color="auto" w:fill="FEFEFE"/>
              </w:rPr>
              <w:t xml:space="preserve">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w:t>
            </w:r>
            <w:r w:rsidR="00D7288A">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2020 г. (</w:t>
            </w:r>
            <w:proofErr w:type="spellStart"/>
            <w:r w:rsidRPr="00731F02">
              <w:rPr>
                <w:rFonts w:ascii="Times New Roman" w:hAnsi="Times New Roman" w:cs="Times New Roman"/>
                <w:sz w:val="24"/>
                <w:szCs w:val="24"/>
                <w:shd w:val="clear" w:color="auto" w:fill="FEFEFE"/>
              </w:rPr>
              <w:t>обн</w:t>
            </w:r>
            <w:proofErr w:type="spellEnd"/>
            <w:r w:rsidRPr="00731F02">
              <w:rPr>
                <w:rFonts w:ascii="Times New Roman" w:hAnsi="Times New Roman" w:cs="Times New Roman"/>
                <w:sz w:val="24"/>
                <w:szCs w:val="24"/>
                <w:shd w:val="clear" w:color="auto" w:fill="FEFEFE"/>
              </w:rPr>
              <w:t>. ДВ.</w:t>
            </w:r>
            <w:r w:rsidR="002C2043">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б</w:t>
            </w:r>
            <w:r w:rsidR="00B10EEA" w:rsidRPr="00731F02">
              <w:rPr>
                <w:rFonts w:ascii="Times New Roman" w:hAnsi="Times New Roman" w:cs="Times New Roman"/>
                <w:sz w:val="24"/>
                <w:szCs w:val="24"/>
                <w:shd w:val="clear" w:color="auto" w:fill="FEFEFE"/>
              </w:rPr>
              <w:t>р.53 от 2016 г.)</w:t>
            </w:r>
            <w:r w:rsidR="00DD3830">
              <w:rPr>
                <w:rFonts w:ascii="Times New Roman" w:hAnsi="Times New Roman" w:cs="Times New Roman"/>
                <w:sz w:val="24"/>
                <w:szCs w:val="24"/>
                <w:shd w:val="clear" w:color="auto" w:fill="FEFEFE"/>
              </w:rPr>
              <w:t>, наричано по-нататък ПМС № 162,</w:t>
            </w:r>
            <w:r w:rsidR="00B10EEA" w:rsidRPr="00731F02">
              <w:rPr>
                <w:rFonts w:ascii="Times New Roman" w:hAnsi="Times New Roman" w:cs="Times New Roman"/>
                <w:sz w:val="24"/>
                <w:szCs w:val="24"/>
                <w:shd w:val="clear" w:color="auto" w:fill="FEFEFE"/>
              </w:rPr>
              <w:t xml:space="preserve"> и приложимото е</w:t>
            </w:r>
            <w:r w:rsidRPr="00731F02">
              <w:rPr>
                <w:rFonts w:ascii="Times New Roman" w:hAnsi="Times New Roman" w:cs="Times New Roman"/>
                <w:sz w:val="24"/>
                <w:szCs w:val="24"/>
                <w:shd w:val="clear" w:color="auto" w:fill="FEFEFE"/>
              </w:rPr>
              <w:t>вропейско</w:t>
            </w:r>
            <w:r w:rsidR="00B10EEA" w:rsidRPr="00731F02">
              <w:rPr>
                <w:rFonts w:ascii="Times New Roman" w:hAnsi="Times New Roman" w:cs="Times New Roman"/>
                <w:sz w:val="24"/>
                <w:szCs w:val="24"/>
                <w:shd w:val="clear" w:color="auto" w:fill="FEFEFE"/>
              </w:rPr>
              <w:t xml:space="preserve"> и национално право</w:t>
            </w:r>
            <w:r w:rsidRPr="00731F02">
              <w:rPr>
                <w:rFonts w:ascii="Times New Roman" w:hAnsi="Times New Roman" w:cs="Times New Roman"/>
                <w:sz w:val="24"/>
                <w:szCs w:val="24"/>
                <w:shd w:val="clear" w:color="auto" w:fill="FEFEFE"/>
              </w:rPr>
              <w:t>.</w:t>
            </w:r>
          </w:p>
          <w:p w:rsidR="00CF1B4B" w:rsidRPr="009B380A" w:rsidRDefault="00CF1B4B" w:rsidP="009B380A">
            <w:pPr>
              <w:tabs>
                <w:tab w:val="left" w:pos="0"/>
                <w:tab w:val="left" w:pos="851"/>
              </w:tabs>
              <w:spacing w:line="276" w:lineRule="auto"/>
              <w:jc w:val="both"/>
              <w:rPr>
                <w:rFonts w:ascii="Times New Roman" w:hAnsi="Times New Roman" w:cs="Times New Roman"/>
                <w:sz w:val="24"/>
                <w:szCs w:val="24"/>
                <w:shd w:val="clear" w:color="auto" w:fill="FEFEFE"/>
                <w:lang w:val="ru-RU"/>
              </w:rPr>
            </w:pPr>
            <w:r w:rsidRPr="00731F02">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731F02" w:rsidRPr="00731F02">
              <w:rPr>
                <w:rFonts w:ascii="Times New Roman" w:hAnsi="Times New Roman" w:cs="Times New Roman"/>
                <w:sz w:val="24"/>
                <w:szCs w:val="24"/>
                <w:shd w:val="clear" w:color="auto" w:fill="FEFEFE"/>
              </w:rPr>
              <w:t xml:space="preserve">след всеки </w:t>
            </w:r>
            <w:r w:rsidR="00731F02">
              <w:rPr>
                <w:rFonts w:ascii="Times New Roman" w:hAnsi="Times New Roman" w:cs="Times New Roman"/>
                <w:sz w:val="24"/>
                <w:szCs w:val="24"/>
                <w:shd w:val="clear" w:color="auto" w:fill="FEFEFE"/>
              </w:rPr>
              <w:t>краен срок на процедурата</w:t>
            </w:r>
            <w:r w:rsidRPr="00731F02">
              <w:rPr>
                <w:rFonts w:ascii="Times New Roman" w:hAnsi="Times New Roman" w:cs="Times New Roman"/>
                <w:sz w:val="24"/>
                <w:szCs w:val="24"/>
                <w:shd w:val="clear" w:color="auto" w:fill="FEFEFE"/>
              </w:rPr>
              <w:t xml:space="preserve">. </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Оценката на проектните предложения включва:</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а) Етап 1: Оценка на административно съответствие и допустимост;</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в) Етап 2: Техническа и финансова оценка.</w:t>
            </w:r>
          </w:p>
          <w:p w:rsidR="00FD4A82" w:rsidRPr="00731F02"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В срок до четири месеца от подаване на всяко проектно предложение оценителната комисия </w:t>
            </w:r>
            <w:r w:rsidRPr="002C2043">
              <w:rPr>
                <w:rFonts w:ascii="Times New Roman" w:hAnsi="Times New Roman" w:cs="Times New Roman"/>
                <w:sz w:val="24"/>
                <w:szCs w:val="24"/>
                <w:shd w:val="clear" w:color="auto" w:fill="FEFEFE"/>
              </w:rPr>
              <w:t xml:space="preserve">по чл. 33 от Закона за управление на средствата от Европейските структурни и инвестиционни фондове </w:t>
            </w:r>
            <w:r w:rsidRPr="00731F02">
              <w:rPr>
                <w:rFonts w:ascii="Times New Roman" w:hAnsi="Times New Roman" w:cs="Times New Roman"/>
                <w:sz w:val="24"/>
                <w:szCs w:val="24"/>
                <w:shd w:val="clear" w:color="auto" w:fill="FEFEFE"/>
              </w:rPr>
              <w:t>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rsidR="00FD4A82" w:rsidRPr="00BA4E56"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съгласно критерии </w:t>
            </w:r>
            <w:r>
              <w:rPr>
                <w:rFonts w:ascii="Times New Roman" w:hAnsi="Times New Roman" w:cs="Times New Roman"/>
                <w:sz w:val="24"/>
                <w:szCs w:val="24"/>
                <w:shd w:val="clear" w:color="auto" w:fill="FEFEFE"/>
              </w:rPr>
              <w:t xml:space="preserve">посочени </w:t>
            </w:r>
            <w:r w:rsidRPr="007D2CD7">
              <w:rPr>
                <w:rFonts w:ascii="Times New Roman" w:hAnsi="Times New Roman" w:cs="Times New Roman"/>
                <w:sz w:val="24"/>
                <w:szCs w:val="24"/>
                <w:shd w:val="clear" w:color="auto" w:fill="FEFEFE"/>
              </w:rPr>
              <w:t>в приложение № 2</w:t>
            </w:r>
            <w:r>
              <w:rPr>
                <w:rFonts w:ascii="Times New Roman" w:hAnsi="Times New Roman" w:cs="Times New Roman"/>
                <w:sz w:val="24"/>
                <w:szCs w:val="24"/>
                <w:shd w:val="clear" w:color="auto" w:fill="FEFEFE"/>
              </w:rPr>
              <w:t xml:space="preserve"> от настоящите условия</w:t>
            </w:r>
            <w:r w:rsidRPr="007D2CD7">
              <w:rPr>
                <w:rFonts w:ascii="Times New Roman" w:hAnsi="Times New Roman" w:cs="Times New Roman"/>
                <w:sz w:val="24"/>
                <w:szCs w:val="24"/>
                <w:shd w:val="clear" w:color="auto" w:fill="FEFEFE"/>
              </w:rPr>
              <w:t>. Проектните</w:t>
            </w:r>
            <w:r w:rsidRPr="00731F02">
              <w:rPr>
                <w:rFonts w:ascii="Times New Roman" w:hAnsi="Times New Roman" w:cs="Times New Roman"/>
                <w:sz w:val="24"/>
                <w:szCs w:val="24"/>
                <w:shd w:val="clear" w:color="auto" w:fill="FEFEFE"/>
              </w:rPr>
              <w:t xml:space="preserve"> предложения не преминават етапа на оценка за административно съответствие и допустимост, когато:</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p>
          <w:p w:rsidR="00FD4A8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 този етап </w:t>
            </w:r>
            <w:r w:rsidRPr="00731F02">
              <w:rPr>
                <w:rFonts w:ascii="Times New Roman" w:hAnsi="Times New Roman" w:cs="Times New Roman"/>
                <w:sz w:val="24"/>
                <w:szCs w:val="24"/>
                <w:shd w:val="clear" w:color="auto" w:fill="FEFEFE"/>
              </w:rPr>
              <w:t xml:space="preserve">Комисията извършва </w:t>
            </w:r>
            <w:r>
              <w:rPr>
                <w:rFonts w:ascii="Times New Roman" w:hAnsi="Times New Roman" w:cs="Times New Roman"/>
                <w:sz w:val="24"/>
                <w:szCs w:val="24"/>
                <w:shd w:val="clear" w:color="auto" w:fill="FEFEFE"/>
              </w:rPr>
              <w:t xml:space="preserve">и </w:t>
            </w:r>
            <w:r w:rsidRPr="00731F02">
              <w:rPr>
                <w:rFonts w:ascii="Times New Roman" w:hAnsi="Times New Roman" w:cs="Times New Roman"/>
                <w:sz w:val="24"/>
                <w:szCs w:val="24"/>
                <w:shd w:val="clear" w:color="auto" w:fill="FEFEFE"/>
              </w:rPr>
              <w:t xml:space="preserve">преценка за </w:t>
            </w:r>
            <w:r>
              <w:rPr>
                <w:rFonts w:ascii="Times New Roman" w:hAnsi="Times New Roman" w:cs="Times New Roman"/>
                <w:sz w:val="24"/>
                <w:szCs w:val="24"/>
                <w:shd w:val="clear" w:color="auto" w:fill="FEFEFE"/>
              </w:rPr>
              <w:t xml:space="preserve">допустимостта и </w:t>
            </w:r>
            <w:r w:rsidRPr="00731F02">
              <w:rPr>
                <w:rFonts w:ascii="Times New Roman" w:hAnsi="Times New Roman" w:cs="Times New Roman"/>
                <w:sz w:val="24"/>
                <w:szCs w:val="24"/>
                <w:shd w:val="clear" w:color="auto" w:fill="FEFEFE"/>
              </w:rPr>
              <w:t>обоснованост</w:t>
            </w:r>
            <w:r>
              <w:rPr>
                <w:rFonts w:ascii="Times New Roman" w:hAnsi="Times New Roman" w:cs="Times New Roman"/>
                <w:sz w:val="24"/>
                <w:szCs w:val="24"/>
                <w:shd w:val="clear" w:color="auto" w:fill="FEFEFE"/>
              </w:rPr>
              <w:t>та</w:t>
            </w:r>
            <w:r w:rsidRPr="00731F02">
              <w:rPr>
                <w:rFonts w:ascii="Times New Roman" w:hAnsi="Times New Roman" w:cs="Times New Roman"/>
                <w:sz w:val="24"/>
                <w:szCs w:val="24"/>
                <w:shd w:val="clear" w:color="auto" w:fill="FEFEFE"/>
              </w:rPr>
              <w:t xml:space="preserve"> на разходите за всяко проектно предложение</w:t>
            </w:r>
            <w:r w:rsidR="00390FC4">
              <w:rPr>
                <w:rFonts w:ascii="Times New Roman" w:hAnsi="Times New Roman" w:cs="Times New Roman"/>
                <w:sz w:val="24"/>
                <w:szCs w:val="24"/>
                <w:shd w:val="clear" w:color="auto" w:fill="FEFEFE"/>
              </w:rPr>
              <w:t>,</w:t>
            </w:r>
            <w:r w:rsidRPr="00731F02">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 и въз основа на извършената преценка за обоснованост.</w:t>
            </w:r>
            <w:r w:rsidR="001C6961">
              <w:rPr>
                <w:rFonts w:ascii="Times New Roman" w:hAnsi="Times New Roman" w:cs="Times New Roman"/>
                <w:sz w:val="24"/>
                <w:szCs w:val="24"/>
                <w:shd w:val="clear" w:color="auto" w:fill="FEFEFE"/>
              </w:rPr>
              <w:t xml:space="preserve"> С цел извършване на преценка на обосноваността на разходите, оценителната комисия има право да изисква от кандидатите допълнителни документи. </w:t>
            </w:r>
          </w:p>
          <w:p w:rsidR="00FD4A82" w:rsidRPr="00731F02" w:rsidRDefault="00FD4A82" w:rsidP="00FD4A82">
            <w:pPr>
              <w:tabs>
                <w:tab w:val="left" w:pos="851"/>
              </w:tabs>
              <w:spacing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храните и горите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w:t>
            </w:r>
            <w:r w:rsidRPr="00731F02">
              <w:rPr>
                <w:rFonts w:ascii="Times New Roman" w:hAnsi="Times New Roman" w:cs="Times New Roman"/>
                <w:sz w:val="24"/>
                <w:szCs w:val="24"/>
                <w:shd w:val="clear" w:color="auto" w:fill="FEFEFE"/>
              </w:rPr>
              <w:lastRenderedPageBreak/>
              <w:t xml:space="preserve">включени в списъка, се съобщава чрез ИСУН 2020. </w:t>
            </w: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sz w:val="24"/>
                <w:szCs w:val="24"/>
                <w:shd w:val="clear" w:color="auto" w:fill="FEFEFE"/>
              </w:rPr>
              <w:t xml:space="preserve">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sz w:val="24"/>
                <w:szCs w:val="24"/>
                <w:shd w:val="clear" w:color="auto" w:fill="FEFEFE"/>
              </w:rPr>
              <w:t>оценителната комисия</w:t>
            </w:r>
            <w:r w:rsidRPr="00731F02">
              <w:rPr>
                <w:rFonts w:ascii="Times New Roman" w:hAnsi="Times New Roman" w:cs="Times New Roman"/>
                <w:sz w:val="24"/>
                <w:szCs w:val="24"/>
                <w:shd w:val="clear" w:color="auto" w:fill="FEFEFE"/>
              </w:rPr>
              <w:t>.</w:t>
            </w: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p>
          <w:p w:rsidR="00FD4A82" w:rsidRDefault="00FD4A82" w:rsidP="00FD4A82">
            <w:pPr>
              <w:tabs>
                <w:tab w:val="left" w:pos="851"/>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Техническа и финансова оценка се извършва от членове на оценителната комисия съгласно критерии и съответен брой точки </w:t>
            </w:r>
            <w:r w:rsidRPr="007D2CD7">
              <w:rPr>
                <w:rFonts w:ascii="Times New Roman" w:hAnsi="Times New Roman" w:cs="Times New Roman"/>
                <w:sz w:val="24"/>
                <w:szCs w:val="24"/>
                <w:shd w:val="clear" w:color="auto" w:fill="FEFEFE"/>
              </w:rPr>
              <w:t>посочени в приложение № 3.</w:t>
            </w:r>
          </w:p>
          <w:p w:rsidR="00FD4A82" w:rsidRPr="00BA4E56" w:rsidRDefault="00FD4A82" w:rsidP="00FD4A82">
            <w:pPr>
              <w:tabs>
                <w:tab w:val="left" w:pos="851"/>
              </w:tabs>
              <w:spacing w:line="276" w:lineRule="auto"/>
              <w:jc w:val="both"/>
              <w:rPr>
                <w:rFonts w:ascii="Times New Roman" w:hAnsi="Times New Roman" w:cs="Times New Roman"/>
                <w:sz w:val="24"/>
                <w:szCs w:val="24"/>
                <w:shd w:val="clear" w:color="auto" w:fill="FEFEFE"/>
              </w:rPr>
            </w:pPr>
          </w:p>
          <w:p w:rsidR="00FD4A82" w:rsidRPr="009B380A" w:rsidRDefault="00FD4A82" w:rsidP="009B380A">
            <w:pPr>
              <w:tabs>
                <w:tab w:val="left" w:pos="0"/>
                <w:tab w:val="left" w:pos="851"/>
              </w:tabs>
              <w:spacing w:line="276" w:lineRule="auto"/>
              <w:jc w:val="both"/>
              <w:rPr>
                <w:rFonts w:ascii="Times New Roman" w:hAnsi="Times New Roman" w:cs="Times New Roman"/>
                <w:sz w:val="24"/>
                <w:szCs w:val="24"/>
                <w:shd w:val="clear" w:color="auto" w:fill="FEFEFE"/>
                <w:lang w:val="ru-RU"/>
              </w:rPr>
            </w:pPr>
            <w:r w:rsidRPr="00731F02">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 бюджет по съответната процедура. За предложенията, получили еднакъв брой точки, за които се установи недостиг на средства по съответната процедура, се извършва допълнително класиране в низходящ ред като за одобрение се предлага проектното предложение, получило повече точки по критерий „Качество на проекта“.</w:t>
            </w:r>
          </w:p>
        </w:tc>
      </w:tr>
    </w:tbl>
    <w:p w:rsidR="00A650CA" w:rsidRPr="00731F02" w:rsidRDefault="00A650CA" w:rsidP="00A43A7C">
      <w:pPr>
        <w:pStyle w:val="ListParagraph"/>
        <w:tabs>
          <w:tab w:val="left" w:pos="0"/>
          <w:tab w:val="left" w:pos="851"/>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65" w:author="Ralitsa Vasileva" w:date="2020-05-12T12:18:00Z">
          <w:tblPr>
            <w:tblStyle w:val="TableGrid"/>
            <w:tblW w:w="9781" w:type="dxa"/>
            <w:tblInd w:w="-34" w:type="dxa"/>
            <w:tblLook w:val="04A0" w:firstRow="1" w:lastRow="0" w:firstColumn="1" w:lastColumn="0" w:noHBand="0" w:noVBand="1"/>
          </w:tblPr>
        </w:tblPrChange>
      </w:tblPr>
      <w:tblGrid>
        <w:gridCol w:w="10632"/>
        <w:tblGridChange w:id="66">
          <w:tblGrid>
            <w:gridCol w:w="9781"/>
          </w:tblGrid>
        </w:tblGridChange>
      </w:tblGrid>
      <w:tr w:rsidR="00A650CA" w:rsidRPr="00731F02" w:rsidTr="004B062E">
        <w:tc>
          <w:tcPr>
            <w:tcW w:w="10632" w:type="dxa"/>
            <w:tcPrChange w:id="67" w:author="Ralitsa Vasileva" w:date="2020-05-12T12:18:00Z">
              <w:tcPr>
                <w:tcW w:w="9781" w:type="dxa"/>
              </w:tcPr>
            </w:tcPrChange>
          </w:tcPr>
          <w:p w:rsidR="00F17750" w:rsidRPr="00731F02" w:rsidRDefault="00F17750" w:rsidP="00F17750">
            <w:pPr>
              <w:tabs>
                <w:tab w:val="left" w:pos="0"/>
                <w:tab w:val="left" w:pos="851"/>
              </w:tabs>
              <w:spacing w:before="120" w:after="200" w:line="276" w:lineRule="auto"/>
              <w:jc w:val="both"/>
              <w:rPr>
                <w:rFonts w:ascii="Times New Roman" w:hAnsi="Times New Roman" w:cs="Times New Roman"/>
                <w:sz w:val="24"/>
                <w:szCs w:val="24"/>
                <w:shd w:val="clear" w:color="auto" w:fill="FEFEFE"/>
              </w:rPr>
            </w:pPr>
            <w:r w:rsidRPr="00731F02">
              <w:rPr>
                <w:rFonts w:ascii="Times New Roman" w:hAnsi="Times New Roman" w:cs="Times New Roman"/>
                <w:b/>
                <w:sz w:val="24"/>
                <w:szCs w:val="24"/>
              </w:rPr>
              <w:t xml:space="preserve">22. </w:t>
            </w:r>
            <w:r w:rsidR="00731F02" w:rsidRPr="00731F02">
              <w:rPr>
                <w:rFonts w:ascii="Times New Roman" w:hAnsi="Times New Roman" w:cs="Times New Roman"/>
                <w:b/>
                <w:sz w:val="24"/>
                <w:szCs w:val="24"/>
              </w:rPr>
              <w:t>Критерии и м</w:t>
            </w:r>
            <w:r w:rsidR="00A650CA" w:rsidRPr="00731F02">
              <w:rPr>
                <w:rFonts w:ascii="Times New Roman" w:hAnsi="Times New Roman" w:cs="Times New Roman"/>
                <w:b/>
                <w:sz w:val="24"/>
                <w:szCs w:val="24"/>
              </w:rPr>
              <w:t xml:space="preserve">етодика за оценка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rsidR="00FD4A82" w:rsidRPr="00FD4A82" w:rsidRDefault="00FD4A82" w:rsidP="00FD4A82">
            <w:pPr>
              <w:ind w:left="3600" w:firstLine="720"/>
              <w:jc w:val="center"/>
              <w:rPr>
                <w:rFonts w:ascii="Times New Roman" w:eastAsia="Times New Roman" w:hAnsi="Times New Roman" w:cs="Times New Roman"/>
                <w:sz w:val="20"/>
                <w:szCs w:val="20"/>
                <w:shd w:val="clear" w:color="auto" w:fill="FEFEFE"/>
                <w:lang w:eastAsia="bg-BG"/>
              </w:rPr>
            </w:pPr>
          </w:p>
          <w:tbl>
            <w:tblPr>
              <w:tblW w:w="8646" w:type="dxa"/>
              <w:tblInd w:w="61" w:type="dxa"/>
              <w:tblCellMar>
                <w:left w:w="60" w:type="dxa"/>
                <w:right w:w="60" w:type="dxa"/>
              </w:tblCellMar>
              <w:tblLook w:val="0000" w:firstRow="0" w:lastRow="0" w:firstColumn="0" w:lastColumn="0" w:noHBand="0" w:noVBand="0"/>
            </w:tblPr>
            <w:tblGrid>
              <w:gridCol w:w="7229"/>
              <w:gridCol w:w="1417"/>
            </w:tblGrid>
            <w:tr w:rsidR="00FD4A82" w:rsidRPr="00FD4A82" w:rsidTr="002F6C3E">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 xml:space="preserve">Критерии за оценка </w:t>
                  </w:r>
                </w:p>
              </w:tc>
              <w:tc>
                <w:tcPr>
                  <w:tcW w:w="1417"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Максимален брой точки</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1. Качество на проекта:</w:t>
                  </w:r>
                </w:p>
              </w:tc>
              <w:tc>
                <w:tcPr>
                  <w:tcW w:w="1417"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white"/>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45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spacing w:after="0" w:line="240" w:lineRule="auto"/>
                    <w:ind w:left="220"/>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lang w:eastAsia="bg-BG"/>
                    </w:rPr>
                    <w:t>Обоснована е необходимостта за реализиране на проекта</w:t>
                  </w:r>
                </w:p>
              </w:tc>
              <w:tc>
                <w:tcPr>
                  <w:tcW w:w="1417" w:type="dxa"/>
                  <w:tcBorders>
                    <w:top w:val="single" w:sz="4" w:space="0" w:color="auto"/>
                    <w:left w:val="single" w:sz="4" w:space="0" w:color="auto"/>
                    <w:bottom w:val="single" w:sz="4" w:space="0" w:color="auto"/>
                    <w:right w:val="single" w:sz="4" w:space="0" w:color="auto"/>
                  </w:tcBorders>
                </w:tcPr>
                <w:p w:rsidR="00FD4A82" w:rsidRPr="009B380A" w:rsidRDefault="00FD4A82" w:rsidP="003D64DB">
                  <w:pPr>
                    <w:spacing w:after="0" w:line="240" w:lineRule="auto"/>
                    <w:jc w:val="center"/>
                    <w:rPr>
                      <w:rFonts w:ascii="Times New Roman" w:eastAsia="Times New Roman" w:hAnsi="Times New Roman" w:cs="Times New Roman"/>
                      <w:b/>
                      <w:sz w:val="24"/>
                      <w:szCs w:val="24"/>
                      <w:lang w:eastAsia="bg-BG"/>
                    </w:rPr>
                  </w:pPr>
                  <w:r w:rsidRPr="009B380A">
                    <w:rPr>
                      <w:rFonts w:ascii="Times New Roman" w:eastAsia="Times New Roman" w:hAnsi="Times New Roman" w:cs="Times New Roman"/>
                      <w:b/>
                      <w:sz w:val="24"/>
                      <w:szCs w:val="24"/>
                      <w:lang w:eastAsia="bg-BG"/>
                    </w:rPr>
                    <w:t>15</w:t>
                  </w:r>
                </w:p>
              </w:tc>
            </w:tr>
            <w:tr w:rsidR="00FD4A82" w:rsidRPr="00FD4A82" w:rsidTr="002F6C3E">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220"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Наличие на ясно формулирана цел на бъдещия проект за сътрудничество</w:t>
                  </w:r>
                </w:p>
              </w:tc>
              <w:tc>
                <w:tcPr>
                  <w:tcW w:w="1417"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220"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Наличие на ясно формулирана идея за дейностите, които ще се изпълняват по бъдещия проект за сътрудничество</w:t>
                  </w:r>
                </w:p>
              </w:tc>
              <w:tc>
                <w:tcPr>
                  <w:tcW w:w="1417"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2.Наличие на </w:t>
                  </w:r>
                  <w:r w:rsidRPr="009B380A">
                    <w:rPr>
                      <w:rFonts w:ascii="Times New Roman" w:eastAsia="Times New Roman" w:hAnsi="Times New Roman" w:cs="Times New Roman"/>
                      <w:b/>
                      <w:sz w:val="24"/>
                      <w:szCs w:val="24"/>
                      <w:highlight w:val="lightGray"/>
                      <w:lang w:eastAsia="bg-BG"/>
                    </w:rPr>
                    <w:t>ясна обвързаност с целите на СВОМР:</w:t>
                  </w:r>
                </w:p>
              </w:tc>
              <w:tc>
                <w:tcPr>
                  <w:tcW w:w="1417"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20</w:t>
                  </w:r>
                </w:p>
              </w:tc>
            </w:tr>
            <w:tr w:rsidR="00FD4A82" w:rsidRPr="00FD4A82" w:rsidTr="002F6C3E">
              <w:trPr>
                <w:trHeight w:val="346"/>
              </w:trPr>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220"/>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shd w:val="clear" w:color="auto" w:fill="FEFEFE"/>
                      <w:lang w:eastAsia="bg-BG"/>
                    </w:rPr>
                    <w:t>Има ясна обвързаност на всички цели на проекта с цел/цели на СВОМР</w:t>
                  </w:r>
                </w:p>
              </w:tc>
              <w:tc>
                <w:tcPr>
                  <w:tcW w:w="1417"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20</w:t>
                  </w:r>
                </w:p>
              </w:tc>
            </w:tr>
            <w:tr w:rsidR="00FD4A82" w:rsidRPr="00FD4A82" w:rsidTr="002F6C3E">
              <w:trPr>
                <w:trHeight w:val="280"/>
              </w:trPr>
              <w:tc>
                <w:tcPr>
                  <w:tcW w:w="7229"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spacing w:after="0" w:line="240" w:lineRule="auto"/>
                    <w:ind w:left="220"/>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lang w:eastAsia="bg-BG"/>
                    </w:rPr>
                    <w:t>Някои от целите на проекта са обвързани с цел/цели на СВОМР</w:t>
                  </w:r>
                </w:p>
              </w:tc>
              <w:tc>
                <w:tcPr>
                  <w:tcW w:w="1417" w:type="dxa"/>
                  <w:tcBorders>
                    <w:top w:val="single" w:sz="4" w:space="0" w:color="auto"/>
                    <w:left w:val="single" w:sz="4" w:space="0" w:color="auto"/>
                    <w:bottom w:val="single" w:sz="4" w:space="0" w:color="auto"/>
                    <w:right w:val="single" w:sz="4" w:space="0" w:color="auto"/>
                  </w:tcBorders>
                  <w:shd w:val="clear" w:color="auto" w:fill="FEFEFE"/>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3. Качество на партньорството: </w:t>
                  </w:r>
                </w:p>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Чрез проекта ще се търсят:</w:t>
                  </w:r>
                </w:p>
              </w:tc>
              <w:tc>
                <w:tcPr>
                  <w:tcW w:w="1417"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30</w:t>
                  </w:r>
                </w:p>
              </w:tc>
            </w:tr>
            <w:tr w:rsidR="00FD4A82" w:rsidRPr="00FD4A82" w:rsidTr="002F6C3E">
              <w:trPr>
                <w:trHeight w:val="380"/>
              </w:trPr>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shd w:val="clear" w:color="auto" w:fill="FEFEFE"/>
                      <w:lang w:eastAsia="bg-BG"/>
                    </w:rPr>
                  </w:pPr>
                  <w:r w:rsidRPr="009B380A">
                    <w:rPr>
                      <w:rFonts w:ascii="Times New Roman" w:eastAsia="Times New Roman" w:hAnsi="Times New Roman" w:cs="Times New Roman"/>
                      <w:sz w:val="24"/>
                      <w:szCs w:val="24"/>
                      <w:shd w:val="clear" w:color="auto" w:fill="FEFEFE"/>
                      <w:lang w:eastAsia="bg-BG"/>
                    </w:rPr>
                    <w:t xml:space="preserve">Поне един от партньорите е изпълнявал/изпълняващ проект/и за сътрудничество </w:t>
                  </w:r>
                </w:p>
              </w:tc>
              <w:tc>
                <w:tcPr>
                  <w:tcW w:w="1417"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15</w:t>
                  </w:r>
                </w:p>
              </w:tc>
            </w:tr>
            <w:tr w:rsidR="00FD4A82" w:rsidRPr="00FD4A82" w:rsidTr="002F6C3E">
              <w:trPr>
                <w:trHeight w:val="273"/>
              </w:trPr>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shd w:val="clear" w:color="auto" w:fill="FEFEFE"/>
                      <w:lang w:eastAsia="bg-BG"/>
                    </w:rPr>
                    <w:t>Всички партньори са изпълнявали/изпълняват стратегия за ВОМР</w:t>
                  </w:r>
                </w:p>
              </w:tc>
              <w:tc>
                <w:tcPr>
                  <w:tcW w:w="1417"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10</w:t>
                  </w:r>
                </w:p>
              </w:tc>
            </w:tr>
            <w:tr w:rsidR="00FD4A82" w:rsidRPr="00FD4A82" w:rsidTr="002F6C3E">
              <w:tc>
                <w:tcPr>
                  <w:tcW w:w="7229"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spacing w:after="0" w:line="240" w:lineRule="auto"/>
                    <w:ind w:left="1" w:right="1"/>
                    <w:rPr>
                      <w:rFonts w:ascii="Times New Roman" w:eastAsia="Times New Roman" w:hAnsi="Times New Roman" w:cs="Times New Roman"/>
                      <w:sz w:val="24"/>
                      <w:szCs w:val="24"/>
                      <w:lang w:eastAsia="bg-BG"/>
                    </w:rPr>
                  </w:pPr>
                  <w:r w:rsidRPr="009B380A">
                    <w:rPr>
                      <w:rFonts w:ascii="Times New Roman" w:eastAsia="Times New Roman" w:hAnsi="Times New Roman" w:cs="Times New Roman"/>
                      <w:sz w:val="24"/>
                      <w:szCs w:val="24"/>
                      <w:lang w:eastAsia="bg-BG"/>
                    </w:rPr>
                    <w:t>Всички партньори са изпълнявали/изпълняват проекти, финансирани от ЕС</w:t>
                  </w:r>
                </w:p>
              </w:tc>
              <w:tc>
                <w:tcPr>
                  <w:tcW w:w="1417" w:type="dxa"/>
                  <w:tcBorders>
                    <w:top w:val="single" w:sz="4" w:space="0" w:color="auto"/>
                    <w:left w:val="single" w:sz="4" w:space="0" w:color="auto"/>
                    <w:bottom w:val="single" w:sz="4" w:space="0" w:color="auto"/>
                    <w:right w:val="single" w:sz="4" w:space="0" w:color="auto"/>
                  </w:tcBorders>
                  <w:vAlign w:val="center"/>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 xml:space="preserve">4. Брой участващи партньори:  </w:t>
                  </w:r>
                </w:p>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/потенциални партньори в бъдещия проект за сътрудничество/</w:t>
                  </w:r>
                </w:p>
              </w:tc>
              <w:tc>
                <w:tcPr>
                  <w:tcW w:w="1417" w:type="dxa"/>
                  <w:tcBorders>
                    <w:top w:val="single" w:sz="4" w:space="0" w:color="auto"/>
                    <w:left w:val="single" w:sz="4" w:space="0" w:color="auto"/>
                    <w:bottom w:val="single" w:sz="4" w:space="0" w:color="auto"/>
                    <w:right w:val="single" w:sz="4" w:space="0" w:color="auto"/>
                  </w:tcBorders>
                  <w:shd w:val="clear" w:color="auto" w:fill="B3B3B3"/>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lightGray"/>
                      <w:shd w:val="clear" w:color="auto" w:fill="FEFEFE"/>
                      <w:lang w:eastAsia="bg-BG"/>
                    </w:rPr>
                  </w:pPr>
                  <w:r w:rsidRPr="009B380A">
                    <w:rPr>
                      <w:rFonts w:ascii="Times New Roman" w:eastAsia="Times New Roman" w:hAnsi="Times New Roman" w:cs="Times New Roman"/>
                      <w:b/>
                      <w:sz w:val="24"/>
                      <w:szCs w:val="24"/>
                      <w:highlight w:val="lightGray"/>
                      <w:shd w:val="clear" w:color="auto" w:fill="FEFEFE"/>
                      <w:lang w:eastAsia="bg-BG"/>
                    </w:rPr>
                    <w:t>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Повече от двама</w:t>
                  </w:r>
                </w:p>
              </w:tc>
              <w:tc>
                <w:tcPr>
                  <w:tcW w:w="1417"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5</w:t>
                  </w:r>
                </w:p>
              </w:tc>
            </w:tr>
            <w:tr w:rsidR="00FD4A82" w:rsidRPr="00FD4A82" w:rsidTr="002F6C3E">
              <w:tblPrEx>
                <w:tblCellMar>
                  <w:left w:w="108" w:type="dxa"/>
                  <w:right w:w="108" w:type="dxa"/>
                </w:tblCellMar>
              </w:tblPrEx>
              <w:tc>
                <w:tcPr>
                  <w:tcW w:w="7229"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 xml:space="preserve">Двама </w:t>
                  </w:r>
                </w:p>
              </w:tc>
              <w:tc>
                <w:tcPr>
                  <w:tcW w:w="1417" w:type="dxa"/>
                  <w:tcBorders>
                    <w:top w:val="single" w:sz="4" w:space="0" w:color="auto"/>
                    <w:left w:val="single" w:sz="4" w:space="0" w:color="auto"/>
                    <w:bottom w:val="single" w:sz="4" w:space="0" w:color="auto"/>
                    <w:right w:val="single" w:sz="4" w:space="0" w:color="auto"/>
                  </w:tcBorders>
                </w:tcPr>
                <w:p w:rsidR="00FD4A82" w:rsidRPr="009B380A" w:rsidRDefault="00FD4A82" w:rsidP="00FD4A82">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9B380A">
                    <w:rPr>
                      <w:rFonts w:ascii="Times New Roman" w:eastAsia="Times New Roman" w:hAnsi="Times New Roman" w:cs="Times New Roman"/>
                      <w:sz w:val="24"/>
                      <w:szCs w:val="24"/>
                      <w:highlight w:val="white"/>
                      <w:shd w:val="clear" w:color="auto" w:fill="FEFEFE"/>
                      <w:lang w:eastAsia="bg-BG"/>
                    </w:rPr>
                    <w:t>3</w:t>
                  </w:r>
                </w:p>
              </w:tc>
            </w:tr>
          </w:tbl>
          <w:p w:rsidR="00FD4A82" w:rsidRPr="009B380A" w:rsidRDefault="00FD4A82" w:rsidP="00FD4A82">
            <w:pPr>
              <w:widowControl w:val="0"/>
              <w:autoSpaceDE w:val="0"/>
              <w:autoSpaceDN w:val="0"/>
              <w:adjustRightInd w:val="0"/>
              <w:spacing w:after="200" w:line="276" w:lineRule="auto"/>
              <w:jc w:val="both"/>
              <w:rPr>
                <w:rFonts w:ascii="Times New Roman" w:eastAsia="Times New Roman" w:hAnsi="Times New Roman" w:cs="Times New Roman"/>
                <w:sz w:val="24"/>
                <w:szCs w:val="24"/>
                <w:shd w:val="clear" w:color="auto" w:fill="FEFEFE"/>
                <w:lang w:eastAsia="bg-BG"/>
              </w:rPr>
            </w:pPr>
          </w:p>
          <w:p w:rsidR="00E2238C" w:rsidRPr="00731F02" w:rsidRDefault="00FD4A82" w:rsidP="009B380A">
            <w:pPr>
              <w:widowControl w:val="0"/>
              <w:autoSpaceDE w:val="0"/>
              <w:autoSpaceDN w:val="0"/>
              <w:adjustRightInd w:val="0"/>
              <w:spacing w:after="200" w:line="276" w:lineRule="auto"/>
              <w:jc w:val="both"/>
              <w:rPr>
                <w:rFonts w:ascii="Times New Roman" w:hAnsi="Times New Roman" w:cs="Times New Roman"/>
                <w:sz w:val="24"/>
                <w:szCs w:val="24"/>
                <w:shd w:val="clear" w:color="auto" w:fill="FEFEFE"/>
              </w:rPr>
            </w:pPr>
            <w:r w:rsidRPr="009B380A">
              <w:rPr>
                <w:rFonts w:ascii="Times New Roman" w:eastAsia="Times New Roman" w:hAnsi="Times New Roman" w:cs="Times New Roman"/>
                <w:sz w:val="24"/>
                <w:szCs w:val="24"/>
                <w:shd w:val="clear" w:color="auto" w:fill="FEFEFE"/>
                <w:lang w:eastAsia="bg-BG"/>
              </w:rPr>
              <w:t>Етапът на техническа и финансова оценка преминават проектите, получили не по-малко от 40 точки.</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68" w:author="Ralitsa Vasileva" w:date="2020-05-12T12:18:00Z">
          <w:tblPr>
            <w:tblStyle w:val="TableGrid"/>
            <w:tblW w:w="9781" w:type="dxa"/>
            <w:tblInd w:w="-34" w:type="dxa"/>
            <w:tblLook w:val="04A0" w:firstRow="1" w:lastRow="0" w:firstColumn="1" w:lastColumn="0" w:noHBand="0" w:noVBand="1"/>
          </w:tblPr>
        </w:tblPrChange>
      </w:tblPr>
      <w:tblGrid>
        <w:gridCol w:w="10632"/>
        <w:tblGridChange w:id="69">
          <w:tblGrid>
            <w:gridCol w:w="9781"/>
          </w:tblGrid>
        </w:tblGridChange>
      </w:tblGrid>
      <w:tr w:rsidR="00A650CA" w:rsidRPr="00F43DD7" w:rsidTr="004B062E">
        <w:tc>
          <w:tcPr>
            <w:tcW w:w="10632" w:type="dxa"/>
            <w:tcPrChange w:id="70" w:author="Ralitsa Vasileva" w:date="2020-05-12T12:18:00Z">
              <w:tcPr>
                <w:tcW w:w="9781" w:type="dxa"/>
              </w:tcPr>
            </w:tcPrChange>
          </w:tcPr>
          <w:p w:rsidR="00A650CA" w:rsidRPr="008465F4" w:rsidRDefault="00F17750" w:rsidP="00F17750">
            <w:pPr>
              <w:tabs>
                <w:tab w:val="left" w:pos="0"/>
                <w:tab w:val="left" w:pos="709"/>
              </w:tabs>
              <w:ind w:left="36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23. </w:t>
            </w:r>
            <w:r w:rsidR="00A650CA" w:rsidRPr="00B43278">
              <w:rPr>
                <w:rFonts w:ascii="Times New Roman" w:hAnsi="Times New Roman" w:cs="Times New Roman"/>
                <w:b/>
                <w:sz w:val="24"/>
                <w:szCs w:val="24"/>
              </w:rPr>
              <w:t>Начин на подаване на документите за кандидатстване:</w:t>
            </w:r>
          </w:p>
          <w:p w:rsidR="00717569" w:rsidRDefault="00717569" w:rsidP="009B380A">
            <w:pPr>
              <w:jc w:val="both"/>
              <w:rPr>
                <w:rFonts w:ascii="Times New Roman" w:hAnsi="Times New Roman" w:cs="Times New Roman"/>
                <w:sz w:val="24"/>
                <w:szCs w:val="24"/>
              </w:rPr>
            </w:pP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Документите се подават в ИСУН </w:t>
            </w:r>
            <w:r w:rsidR="00C51A84">
              <w:rPr>
                <w:rFonts w:ascii="Times New Roman" w:hAnsi="Times New Roman" w:cs="Times New Roman"/>
                <w:sz w:val="24"/>
                <w:szCs w:val="24"/>
              </w:rPr>
              <w:t xml:space="preserve">2020 </w:t>
            </w:r>
            <w:r w:rsidRPr="00F43DD7">
              <w:rPr>
                <w:rFonts w:ascii="Times New Roman" w:hAnsi="Times New Roman" w:cs="Times New Roman"/>
                <w:sz w:val="24"/>
                <w:szCs w:val="24"/>
              </w:rPr>
              <w:t>в срок</w:t>
            </w:r>
            <w:r w:rsidR="00BA4E56">
              <w:rPr>
                <w:rFonts w:ascii="Times New Roman" w:hAnsi="Times New Roman" w:cs="Times New Roman"/>
                <w:sz w:val="24"/>
                <w:szCs w:val="24"/>
              </w:rPr>
              <w:t>овете</w:t>
            </w:r>
            <w:r w:rsidRPr="00F43DD7">
              <w:rPr>
                <w:rFonts w:ascii="Times New Roman" w:hAnsi="Times New Roman" w:cs="Times New Roman"/>
                <w:sz w:val="24"/>
                <w:szCs w:val="24"/>
              </w:rPr>
              <w:t>, определен</w:t>
            </w:r>
            <w:r w:rsidR="00BA4E56">
              <w:rPr>
                <w:rFonts w:ascii="Times New Roman" w:hAnsi="Times New Roman" w:cs="Times New Roman"/>
                <w:sz w:val="24"/>
                <w:szCs w:val="24"/>
              </w:rPr>
              <w:t>и</w:t>
            </w:r>
            <w:r w:rsidRPr="00F43DD7">
              <w:rPr>
                <w:rFonts w:ascii="Times New Roman" w:hAnsi="Times New Roman" w:cs="Times New Roman"/>
                <w:sz w:val="24"/>
                <w:szCs w:val="24"/>
              </w:rPr>
              <w:t xml:space="preserve"> в настоящите насоки, съгласно условията и реда на Наредба за определяне на условията, реда и механизма за функциониране на </w:t>
            </w:r>
            <w:r w:rsidR="00C51A84">
              <w:rPr>
                <w:rFonts w:ascii="Times New Roman" w:hAnsi="Times New Roman" w:cs="Times New Roman"/>
                <w:sz w:val="24"/>
                <w:szCs w:val="24"/>
              </w:rPr>
              <w:t>И</w:t>
            </w:r>
            <w:r w:rsidRPr="00F43DD7">
              <w:rPr>
                <w:rFonts w:ascii="Times New Roman" w:hAnsi="Times New Roman" w:cs="Times New Roman"/>
                <w:sz w:val="24"/>
                <w:szCs w:val="24"/>
              </w:rPr>
              <w:t>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w:t>
            </w:r>
            <w:proofErr w:type="spellStart"/>
            <w:r w:rsidRPr="00F43DD7">
              <w:rPr>
                <w:rFonts w:ascii="Times New Roman" w:hAnsi="Times New Roman" w:cs="Times New Roman"/>
                <w:sz w:val="24"/>
                <w:szCs w:val="24"/>
              </w:rPr>
              <w:t>обн</w:t>
            </w:r>
            <w:proofErr w:type="spellEnd"/>
            <w:r w:rsidRPr="00F43DD7">
              <w:rPr>
                <w:rFonts w:ascii="Times New Roman" w:hAnsi="Times New Roman" w:cs="Times New Roman"/>
                <w:sz w:val="24"/>
                <w:szCs w:val="24"/>
              </w:rPr>
              <w:t>., ДВ, бр. 76 от 2016 г.).</w:t>
            </w:r>
          </w:p>
          <w:p w:rsidR="00E2238C" w:rsidRPr="007D2CD7" w:rsidRDefault="00E2238C" w:rsidP="009B380A">
            <w:pPr>
              <w:spacing w:line="276" w:lineRule="auto"/>
              <w:jc w:val="both"/>
              <w:rPr>
                <w:rFonts w:ascii="Times New Roman" w:hAnsi="Times New Roman" w:cs="Times New Roman"/>
                <w:sz w:val="24"/>
                <w:szCs w:val="24"/>
              </w:rPr>
            </w:pPr>
            <w:r w:rsidRPr="007D2CD7">
              <w:rPr>
                <w:rFonts w:ascii="Times New Roman" w:hAnsi="Times New Roman" w:cs="Times New Roman"/>
                <w:sz w:val="24"/>
                <w:szCs w:val="24"/>
              </w:rPr>
              <w:t>Подаването на проектни предложения по настоящата процедура се извършва по електронен път чрез попълване на уеб базиран формуляр за кандидатстване</w:t>
            </w:r>
            <w:r w:rsidR="00F17750" w:rsidRPr="007D2CD7">
              <w:rPr>
                <w:rFonts w:ascii="Times New Roman" w:hAnsi="Times New Roman" w:cs="Times New Roman"/>
                <w:sz w:val="24"/>
                <w:szCs w:val="24"/>
              </w:rPr>
              <w:t>.</w:t>
            </w:r>
            <w:r w:rsidR="00811799">
              <w:rPr>
                <w:rFonts w:ascii="Times New Roman" w:hAnsi="Times New Roman" w:cs="Times New Roman"/>
                <w:sz w:val="24"/>
                <w:szCs w:val="24"/>
              </w:rPr>
              <w:t xml:space="preserve">Формулярът се подписва </w:t>
            </w:r>
            <w:r w:rsidRPr="007D2CD7">
              <w:rPr>
                <w:rFonts w:ascii="Times New Roman" w:hAnsi="Times New Roman" w:cs="Times New Roman"/>
                <w:sz w:val="24"/>
                <w:szCs w:val="24"/>
              </w:rPr>
              <w:t xml:space="preserve">с квалифициран електронен подпис (КЕП), </w:t>
            </w:r>
            <w:r w:rsidR="00811799">
              <w:rPr>
                <w:rFonts w:ascii="Times New Roman" w:hAnsi="Times New Roman" w:cs="Times New Roman"/>
                <w:sz w:val="24"/>
                <w:szCs w:val="24"/>
              </w:rPr>
              <w:t xml:space="preserve">подава се </w:t>
            </w:r>
            <w:r w:rsidRPr="007D2CD7">
              <w:rPr>
                <w:rFonts w:ascii="Times New Roman" w:hAnsi="Times New Roman" w:cs="Times New Roman"/>
                <w:sz w:val="24"/>
                <w:szCs w:val="24"/>
              </w:rPr>
              <w:t xml:space="preserve">чрез модула „Е-кандидатстване“ на следния интернет адрес: https://eumis2020.government.bg и се прилагат документите от раздел 24 на настоящите </w:t>
            </w:r>
            <w:r w:rsidR="00BA4E56" w:rsidRPr="007D2CD7">
              <w:rPr>
                <w:rFonts w:ascii="Times New Roman" w:hAnsi="Times New Roman" w:cs="Times New Roman"/>
                <w:sz w:val="24"/>
                <w:szCs w:val="24"/>
              </w:rPr>
              <w:t xml:space="preserve">насоки </w:t>
            </w:r>
            <w:r w:rsidRPr="007D2CD7">
              <w:rPr>
                <w:rFonts w:ascii="Times New Roman" w:hAnsi="Times New Roman" w:cs="Times New Roman"/>
                <w:sz w:val="24"/>
                <w:szCs w:val="24"/>
              </w:rPr>
              <w:t>„Списък на документите, които се подават на етап кандидатстване“. Документите от раздел 24 се подават във формат „</w:t>
            </w:r>
            <w:proofErr w:type="spellStart"/>
            <w:r w:rsidRPr="007D2CD7">
              <w:rPr>
                <w:rFonts w:ascii="Times New Roman" w:hAnsi="Times New Roman" w:cs="Times New Roman"/>
                <w:sz w:val="24"/>
                <w:szCs w:val="24"/>
              </w:rPr>
              <w:t>pdf</w:t>
            </w:r>
            <w:proofErr w:type="spellEnd"/>
            <w:r w:rsidRPr="007D2CD7">
              <w:rPr>
                <w:rFonts w:ascii="Times New Roman" w:hAnsi="Times New Roman" w:cs="Times New Roman"/>
                <w:sz w:val="24"/>
                <w:szCs w:val="24"/>
              </w:rPr>
              <w:t>“</w:t>
            </w:r>
            <w:r w:rsidR="00405B24" w:rsidRPr="007D2CD7">
              <w:rPr>
                <w:rFonts w:ascii="Times New Roman" w:hAnsi="Times New Roman" w:cs="Times New Roman"/>
                <w:sz w:val="24"/>
                <w:szCs w:val="24"/>
              </w:rPr>
              <w:t>или друг</w:t>
            </w:r>
            <w:r w:rsidR="00C51A84">
              <w:rPr>
                <w:rFonts w:ascii="Times New Roman" w:hAnsi="Times New Roman" w:cs="Times New Roman"/>
                <w:sz w:val="24"/>
                <w:szCs w:val="24"/>
              </w:rPr>
              <w:t xml:space="preserve"> формат</w:t>
            </w:r>
            <w:r w:rsidRPr="007D2CD7">
              <w:rPr>
                <w:rFonts w:ascii="Times New Roman" w:hAnsi="Times New Roman" w:cs="Times New Roman"/>
                <w:sz w:val="24"/>
                <w:szCs w:val="24"/>
              </w:rPr>
              <w:t>.</w:t>
            </w:r>
          </w:p>
          <w:p w:rsidR="00E2238C" w:rsidRPr="00F43DD7" w:rsidRDefault="00E2238C" w:rsidP="009B380A">
            <w:pPr>
              <w:spacing w:line="276" w:lineRule="auto"/>
              <w:jc w:val="both"/>
              <w:rPr>
                <w:rFonts w:ascii="Times New Roman" w:hAnsi="Times New Roman" w:cs="Times New Roman"/>
                <w:sz w:val="24"/>
                <w:szCs w:val="24"/>
              </w:rPr>
            </w:pPr>
            <w:r w:rsidRPr="007D2CD7">
              <w:rPr>
                <w:rFonts w:ascii="Times New Roman" w:hAnsi="Times New Roman" w:cs="Times New Roman"/>
                <w:sz w:val="24"/>
                <w:szCs w:val="24"/>
              </w:rPr>
              <w:t>Подготовката и подаването на проектни предложения в ИСУН 2020 се извършва по следния начин:</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Кандидатът влиза в ИСУН 2020, след регистрация чрез </w:t>
            </w:r>
            <w:proofErr w:type="spellStart"/>
            <w:r w:rsidRPr="00F43DD7">
              <w:rPr>
                <w:rFonts w:ascii="Times New Roman" w:hAnsi="Times New Roman" w:cs="Times New Roman"/>
                <w:sz w:val="24"/>
                <w:szCs w:val="24"/>
              </w:rPr>
              <w:t>е-мейл</w:t>
            </w:r>
            <w:proofErr w:type="spellEnd"/>
            <w:r w:rsidRPr="00F43DD7">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w:t>
            </w:r>
            <w:r w:rsidR="00BA4E56">
              <w:rPr>
                <w:rFonts w:ascii="Times New Roman" w:hAnsi="Times New Roman" w:cs="Times New Roman"/>
                <w:sz w:val="24"/>
                <w:szCs w:val="24"/>
              </w:rPr>
              <w:t xml:space="preserve">насоките </w:t>
            </w:r>
            <w:r w:rsidRPr="00F43DD7">
              <w:rPr>
                <w:rFonts w:ascii="Times New Roman" w:hAnsi="Times New Roman" w:cs="Times New Roman"/>
                <w:sz w:val="24"/>
                <w:szCs w:val="24"/>
              </w:rPr>
              <w:t>се прикачат в т. 12 от формуляра за кандидатстване.</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w:t>
            </w:r>
            <w:r w:rsidR="00C51A84">
              <w:rPr>
                <w:rFonts w:ascii="Times New Roman" w:hAnsi="Times New Roman" w:cs="Times New Roman"/>
                <w:sz w:val="24"/>
                <w:szCs w:val="24"/>
              </w:rPr>
              <w:t>в</w:t>
            </w:r>
            <w:r w:rsidRPr="00F43DD7">
              <w:rPr>
                <w:rFonts w:ascii="Times New Roman" w:hAnsi="Times New Roman" w:cs="Times New Roman"/>
                <w:sz w:val="24"/>
                <w:szCs w:val="24"/>
              </w:rPr>
              <w:t>а нотариално/и заверено/и изрично/и пълномощно/и във формат „</w:t>
            </w:r>
            <w:proofErr w:type="spellStart"/>
            <w:r w:rsidRPr="00F43DD7">
              <w:rPr>
                <w:rFonts w:ascii="Times New Roman" w:hAnsi="Times New Roman" w:cs="Times New Roman"/>
                <w:sz w:val="24"/>
                <w:szCs w:val="24"/>
              </w:rPr>
              <w:t>рdf</w:t>
            </w:r>
            <w:proofErr w:type="spellEnd"/>
            <w:r w:rsidRPr="00F43DD7">
              <w:rPr>
                <w:rFonts w:ascii="Times New Roman" w:hAnsi="Times New Roman" w:cs="Times New Roman"/>
                <w:sz w:val="24"/>
                <w:szCs w:val="24"/>
              </w:rPr>
              <w:t>“ или друг формат, подписано с КЕП на упълномощеното/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лице./а. От текста на пълномощното/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rsidR="00E2238C"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Местната инициативна група може да иска разяснения по настоящите насоки. Разясненията се утвърждават от ръководителя на УО на ПРСР </w:t>
            </w:r>
            <w:r w:rsidR="00C51A84">
              <w:rPr>
                <w:rFonts w:ascii="Times New Roman" w:hAnsi="Times New Roman" w:cs="Times New Roman"/>
                <w:sz w:val="24"/>
                <w:szCs w:val="24"/>
              </w:rPr>
              <w:t xml:space="preserve">2014 – 2020 г. </w:t>
            </w:r>
            <w:r w:rsidRPr="00F43DD7">
              <w:rPr>
                <w:rFonts w:ascii="Times New Roman" w:hAnsi="Times New Roman" w:cs="Times New Roman"/>
                <w:sz w:val="24"/>
                <w:szCs w:val="24"/>
              </w:rPr>
              <w:t xml:space="preserve">или от </w:t>
            </w:r>
            <w:proofErr w:type="spellStart"/>
            <w:r w:rsidRPr="00F43DD7">
              <w:rPr>
                <w:rFonts w:ascii="Times New Roman" w:hAnsi="Times New Roman" w:cs="Times New Roman"/>
                <w:sz w:val="24"/>
                <w:szCs w:val="24"/>
              </w:rPr>
              <w:t>оправомощено</w:t>
            </w:r>
            <w:proofErr w:type="spellEnd"/>
            <w:r w:rsidRPr="00F43DD7">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rsidR="00A650CA" w:rsidRPr="00F43DD7" w:rsidRDefault="00E2238C" w:rsidP="009B380A">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Разясненията се съобщават в 10-дневен срок от получаването на искането.</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71" w:author="Ralitsa Vasileva" w:date="2020-05-12T12:18:00Z">
          <w:tblPr>
            <w:tblStyle w:val="TableGrid"/>
            <w:tblW w:w="9923" w:type="dxa"/>
            <w:tblInd w:w="-34" w:type="dxa"/>
            <w:tblLook w:val="04A0" w:firstRow="1" w:lastRow="0" w:firstColumn="1" w:lastColumn="0" w:noHBand="0" w:noVBand="1"/>
          </w:tblPr>
        </w:tblPrChange>
      </w:tblPr>
      <w:tblGrid>
        <w:gridCol w:w="10632"/>
        <w:tblGridChange w:id="72">
          <w:tblGrid>
            <w:gridCol w:w="9923"/>
          </w:tblGrid>
        </w:tblGridChange>
      </w:tblGrid>
      <w:tr w:rsidR="00A650CA" w:rsidRPr="00F43DD7" w:rsidTr="004B062E">
        <w:tc>
          <w:tcPr>
            <w:tcW w:w="10632" w:type="dxa"/>
            <w:tcPrChange w:id="73" w:author="Ralitsa Vasileva" w:date="2020-05-12T12:18:00Z">
              <w:tcPr>
                <w:tcW w:w="9923" w:type="dxa"/>
              </w:tcPr>
            </w:tcPrChange>
          </w:tcPr>
          <w:p w:rsidR="00A650CA" w:rsidRPr="00F17750" w:rsidRDefault="00F17750" w:rsidP="00F17750">
            <w:pPr>
              <w:tabs>
                <w:tab w:val="left" w:pos="0"/>
                <w:tab w:val="left" w:pos="709"/>
              </w:tabs>
              <w:ind w:left="720"/>
              <w:jc w:val="both"/>
              <w:rPr>
                <w:rFonts w:ascii="Times New Roman" w:hAnsi="Times New Roman" w:cs="Times New Roman"/>
                <w:b/>
                <w:sz w:val="24"/>
                <w:szCs w:val="24"/>
              </w:rPr>
            </w:pPr>
            <w:r>
              <w:rPr>
                <w:rFonts w:ascii="Times New Roman" w:hAnsi="Times New Roman" w:cs="Times New Roman"/>
                <w:b/>
                <w:sz w:val="24"/>
                <w:szCs w:val="24"/>
              </w:rPr>
              <w:t xml:space="preserve">24. </w:t>
            </w:r>
            <w:r w:rsidR="00A650CA" w:rsidRPr="00F17750">
              <w:rPr>
                <w:rFonts w:ascii="Times New Roman" w:hAnsi="Times New Roman" w:cs="Times New Roman"/>
                <w:b/>
                <w:sz w:val="24"/>
                <w:szCs w:val="24"/>
              </w:rPr>
              <w:t>Списък на документите, които се подават на етап кандидатстване:</w:t>
            </w:r>
          </w:p>
          <w:p w:rsidR="0052457D" w:rsidRPr="00951595" w:rsidRDefault="0052457D" w:rsidP="00615AFC">
            <w:pPr>
              <w:spacing w:line="276" w:lineRule="auto"/>
              <w:jc w:val="both"/>
              <w:rPr>
                <w:rFonts w:ascii="Times New Roman" w:hAnsi="Times New Roman" w:cs="Times New Roman"/>
                <w:sz w:val="24"/>
                <w:szCs w:val="24"/>
                <w:shd w:val="clear" w:color="auto" w:fill="FEFEFE"/>
              </w:rPr>
            </w:pPr>
          </w:p>
          <w:p w:rsidR="00E2238C" w:rsidRPr="00F4472E" w:rsidRDefault="00E2238C" w:rsidP="004F2633">
            <w:pPr>
              <w:spacing w:line="276" w:lineRule="auto"/>
              <w:jc w:val="both"/>
              <w:rPr>
                <w:rFonts w:ascii="Times New Roman" w:hAnsi="Times New Roman" w:cs="Times New Roman"/>
                <w:sz w:val="24"/>
                <w:szCs w:val="24"/>
                <w:shd w:val="clear" w:color="auto" w:fill="FEFEFE"/>
              </w:rPr>
            </w:pPr>
            <w:r w:rsidRPr="00F4472E">
              <w:rPr>
                <w:rFonts w:ascii="Times New Roman" w:hAnsi="Times New Roman" w:cs="Times New Roman"/>
                <w:sz w:val="24"/>
                <w:szCs w:val="24"/>
                <w:shd w:val="clear" w:color="auto" w:fill="FEFEFE"/>
              </w:rPr>
              <w:t>Към формуляра за кандидатстване се прилагат следните документи:</w:t>
            </w:r>
          </w:p>
          <w:p w:rsidR="00E2238C" w:rsidRPr="00F43DD7" w:rsidRDefault="00E2238C" w:rsidP="00951595">
            <w:pPr>
              <w:spacing w:line="276" w:lineRule="auto"/>
              <w:jc w:val="both"/>
              <w:rPr>
                <w:rFonts w:ascii="Times New Roman" w:hAnsi="Times New Roman" w:cs="Times New Roman"/>
                <w:sz w:val="24"/>
                <w:szCs w:val="24"/>
                <w:shd w:val="clear" w:color="auto" w:fill="FEFEFE"/>
              </w:rPr>
            </w:pPr>
            <w:r w:rsidRPr="0083727C">
              <w:rPr>
                <w:rFonts w:ascii="Times New Roman" w:hAnsi="Times New Roman" w:cs="Times New Roman"/>
                <w:sz w:val="24"/>
                <w:szCs w:val="24"/>
                <w:shd w:val="clear" w:color="auto" w:fill="FEFEFE"/>
              </w:rPr>
              <w:t xml:space="preserve">1. </w:t>
            </w:r>
            <w:r w:rsidR="00C22217" w:rsidRPr="0083727C">
              <w:rPr>
                <w:rFonts w:ascii="Times New Roman" w:hAnsi="Times New Roman" w:cs="Times New Roman"/>
                <w:sz w:val="24"/>
                <w:szCs w:val="24"/>
                <w:shd w:val="clear" w:color="auto" w:fill="FEFEFE"/>
              </w:rPr>
              <w:t>деклараци</w:t>
            </w:r>
            <w:r w:rsidR="004F2633">
              <w:rPr>
                <w:rFonts w:ascii="Times New Roman" w:hAnsi="Times New Roman" w:cs="Times New Roman"/>
                <w:sz w:val="24"/>
                <w:szCs w:val="24"/>
                <w:shd w:val="clear" w:color="auto" w:fill="FEFEFE"/>
              </w:rPr>
              <w:t>и</w:t>
            </w:r>
            <w:r w:rsidR="00C22217" w:rsidRPr="0083727C">
              <w:rPr>
                <w:rFonts w:ascii="Times New Roman" w:hAnsi="Times New Roman" w:cs="Times New Roman"/>
                <w:sz w:val="24"/>
                <w:szCs w:val="24"/>
                <w:shd w:val="clear" w:color="auto" w:fill="FEFEFE"/>
              </w:rPr>
              <w:t xml:space="preserve"> от законния представител на МИГ</w:t>
            </w:r>
            <w:r w:rsidR="00B958A3" w:rsidRPr="0083727C">
              <w:rPr>
                <w:rFonts w:ascii="Times New Roman" w:hAnsi="Times New Roman" w:cs="Times New Roman"/>
                <w:sz w:val="24"/>
                <w:szCs w:val="24"/>
                <w:shd w:val="clear" w:color="auto" w:fill="FEFEFE"/>
              </w:rPr>
              <w:t xml:space="preserve">, </w:t>
            </w:r>
            <w:r w:rsidR="00AE53ED" w:rsidRPr="0083727C">
              <w:rPr>
                <w:rFonts w:ascii="Times New Roman" w:hAnsi="Times New Roman" w:cs="Times New Roman"/>
                <w:sz w:val="24"/>
                <w:szCs w:val="24"/>
                <w:shd w:val="clear" w:color="auto" w:fill="FEFEFE"/>
              </w:rPr>
              <w:t xml:space="preserve">от </w:t>
            </w:r>
            <w:r w:rsidR="00B958A3" w:rsidRPr="0083727C">
              <w:rPr>
                <w:rFonts w:ascii="Times New Roman" w:hAnsi="Times New Roman" w:cs="Times New Roman"/>
                <w:sz w:val="24"/>
                <w:szCs w:val="24"/>
                <w:shd w:val="clear" w:color="auto" w:fill="FEFEFE"/>
              </w:rPr>
              <w:t>членовете на колективния управителен орган</w:t>
            </w:r>
            <w:r w:rsidR="00F00D3D" w:rsidRPr="0083727C">
              <w:rPr>
                <w:rFonts w:ascii="Times New Roman" w:hAnsi="Times New Roman" w:cs="Times New Roman"/>
                <w:sz w:val="24"/>
                <w:szCs w:val="24"/>
                <w:shd w:val="clear" w:color="auto" w:fill="FEFEFE"/>
              </w:rPr>
              <w:t>и</w:t>
            </w:r>
            <w:r w:rsidR="005B2FD2">
              <w:rPr>
                <w:rFonts w:ascii="Times New Roman" w:hAnsi="Times New Roman" w:cs="Times New Roman"/>
                <w:sz w:val="24"/>
                <w:szCs w:val="24"/>
                <w:shd w:val="clear" w:color="auto" w:fill="FEFEFE"/>
                <w:lang w:val="en-US"/>
              </w:rPr>
              <w:t xml:space="preserve"> </w:t>
            </w:r>
            <w:r w:rsidR="00AE53ED" w:rsidRPr="0083727C">
              <w:rPr>
                <w:rFonts w:ascii="Times New Roman" w:hAnsi="Times New Roman" w:cs="Times New Roman"/>
                <w:sz w:val="24"/>
                <w:szCs w:val="24"/>
                <w:shd w:val="clear" w:color="auto" w:fill="FEFEFE"/>
              </w:rPr>
              <w:t xml:space="preserve">от </w:t>
            </w:r>
            <w:r w:rsidR="00B958A3" w:rsidRPr="0083727C">
              <w:rPr>
                <w:rFonts w:ascii="Times New Roman" w:hAnsi="Times New Roman" w:cs="Times New Roman"/>
                <w:sz w:val="24"/>
                <w:szCs w:val="24"/>
                <w:shd w:val="clear" w:color="auto" w:fill="FEFEFE"/>
              </w:rPr>
              <w:t>членовете на контролния орган, ако такъв е предвиден в устава</w:t>
            </w:r>
            <w:r w:rsidR="005B2FD2">
              <w:rPr>
                <w:rFonts w:ascii="Times New Roman" w:hAnsi="Times New Roman" w:cs="Times New Roman"/>
                <w:sz w:val="24"/>
                <w:szCs w:val="24"/>
                <w:shd w:val="clear" w:color="auto" w:fill="FEFEFE"/>
                <w:lang w:val="en-US"/>
              </w:rPr>
              <w:t xml:space="preserve"> </w:t>
            </w:r>
            <w:r w:rsidR="00B958A3" w:rsidRPr="0083727C">
              <w:rPr>
                <w:rFonts w:ascii="Times New Roman" w:hAnsi="Times New Roman" w:cs="Times New Roman"/>
                <w:sz w:val="24"/>
                <w:szCs w:val="24"/>
                <w:shd w:val="clear" w:color="auto" w:fill="FEFEFE"/>
              </w:rPr>
              <w:t>на МИГ,</w:t>
            </w:r>
            <w:r w:rsidR="005B2FD2">
              <w:rPr>
                <w:rFonts w:ascii="Times New Roman" w:hAnsi="Times New Roman" w:cs="Times New Roman"/>
                <w:sz w:val="24"/>
                <w:szCs w:val="24"/>
                <w:shd w:val="clear" w:color="auto" w:fill="FEFEFE"/>
                <w:lang w:val="en-US"/>
              </w:rPr>
              <w:t xml:space="preserve"> </w:t>
            </w:r>
            <w:r w:rsidR="00DE2032">
              <w:rPr>
                <w:rFonts w:ascii="Times New Roman" w:hAnsi="Times New Roman" w:cs="Times New Roman"/>
                <w:sz w:val="24"/>
                <w:szCs w:val="24"/>
                <w:shd w:val="clear" w:color="auto" w:fill="FEFEFE"/>
              </w:rPr>
              <w:t xml:space="preserve">за липса на основания за отстраняване </w:t>
            </w:r>
            <w:r w:rsidR="00B958A3" w:rsidRPr="0083727C">
              <w:rPr>
                <w:rFonts w:ascii="Times New Roman" w:hAnsi="Times New Roman" w:cs="Times New Roman"/>
                <w:sz w:val="24"/>
                <w:szCs w:val="24"/>
                <w:shd w:val="clear" w:color="auto" w:fill="FEFEFE"/>
              </w:rPr>
              <w:t xml:space="preserve">съгласно </w:t>
            </w:r>
            <w:r w:rsidR="00AB470D" w:rsidRPr="0083727C">
              <w:rPr>
                <w:rFonts w:ascii="Times New Roman" w:hAnsi="Times New Roman" w:cs="Times New Roman"/>
                <w:sz w:val="24"/>
                <w:szCs w:val="24"/>
                <w:shd w:val="clear" w:color="auto" w:fill="FEFEFE"/>
              </w:rPr>
              <w:t>приложение № 4</w:t>
            </w:r>
            <w:r w:rsidR="00AE53ED" w:rsidRPr="0083727C">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r w:rsidRPr="0083727C">
              <w:rPr>
                <w:rFonts w:ascii="Times New Roman" w:hAnsi="Times New Roman" w:cs="Times New Roman"/>
                <w:sz w:val="24"/>
                <w:szCs w:val="24"/>
                <w:shd w:val="clear" w:color="auto" w:fill="FEFEFE"/>
              </w:rPr>
              <w:t>;</w:t>
            </w:r>
          </w:p>
          <w:p w:rsidR="00E2238C" w:rsidRPr="00F43DD7"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решение на </w:t>
            </w:r>
            <w:r w:rsidR="00453515">
              <w:rPr>
                <w:rFonts w:ascii="Times New Roman" w:hAnsi="Times New Roman" w:cs="Times New Roman"/>
                <w:sz w:val="24"/>
                <w:szCs w:val="24"/>
                <w:shd w:val="clear" w:color="auto" w:fill="FEFEFE"/>
              </w:rPr>
              <w:t xml:space="preserve">компетентния орган на юридическото лице за кандидатстване по реда на настоящите условия – представя </w:t>
            </w:r>
            <w:r w:rsidR="00FB2091">
              <w:rPr>
                <w:rFonts w:ascii="Times New Roman" w:hAnsi="Times New Roman" w:cs="Times New Roman"/>
                <w:sz w:val="24"/>
                <w:szCs w:val="24"/>
                <w:shd w:val="clear" w:color="auto" w:fill="FEFEFE"/>
              </w:rPr>
              <w:t xml:space="preserve">се </w:t>
            </w:r>
            <w:r w:rsidR="00453515">
              <w:rPr>
                <w:rFonts w:ascii="Times New Roman" w:hAnsi="Times New Roman" w:cs="Times New Roman"/>
                <w:sz w:val="24"/>
                <w:szCs w:val="24"/>
                <w:shd w:val="clear" w:color="auto" w:fill="FEFEFE"/>
              </w:rPr>
              <w:t xml:space="preserve">решение на </w:t>
            </w:r>
            <w:r w:rsidRPr="00F43DD7">
              <w:rPr>
                <w:rFonts w:ascii="Times New Roman" w:hAnsi="Times New Roman" w:cs="Times New Roman"/>
                <w:sz w:val="24"/>
                <w:szCs w:val="24"/>
                <w:shd w:val="clear" w:color="auto" w:fill="FEFEFE"/>
              </w:rPr>
              <w:t xml:space="preserve">колективния </w:t>
            </w:r>
            <w:r w:rsidR="006354ED">
              <w:rPr>
                <w:rFonts w:ascii="Times New Roman" w:hAnsi="Times New Roman" w:cs="Times New Roman"/>
                <w:sz w:val="24"/>
                <w:szCs w:val="24"/>
                <w:shd w:val="clear" w:color="auto" w:fill="FEFEFE"/>
              </w:rPr>
              <w:t>управителен</w:t>
            </w:r>
            <w:r w:rsidRPr="00F43DD7">
              <w:rPr>
                <w:rFonts w:ascii="Times New Roman" w:hAnsi="Times New Roman" w:cs="Times New Roman"/>
                <w:sz w:val="24"/>
                <w:szCs w:val="24"/>
                <w:shd w:val="clear" w:color="auto" w:fill="FEFEFE"/>
              </w:rPr>
              <w:t xml:space="preserve"> орган на МИГ за кандидатстване по </w:t>
            </w:r>
            <w:proofErr w:type="spellStart"/>
            <w:r w:rsidRPr="00F43DD7">
              <w:rPr>
                <w:rFonts w:ascii="Times New Roman" w:hAnsi="Times New Roman" w:cs="Times New Roman"/>
                <w:sz w:val="24"/>
                <w:szCs w:val="24"/>
                <w:shd w:val="clear" w:color="auto" w:fill="FEFEFE"/>
              </w:rPr>
              <w:t>подмярката</w:t>
            </w:r>
            <w:proofErr w:type="spellEnd"/>
            <w:r w:rsidRPr="00F43DD7">
              <w:rPr>
                <w:rFonts w:ascii="Times New Roman" w:hAnsi="Times New Roman" w:cs="Times New Roman"/>
                <w:sz w:val="24"/>
                <w:szCs w:val="24"/>
                <w:shd w:val="clear" w:color="auto" w:fill="FEFEFE"/>
              </w:rPr>
              <w:t>;</w:t>
            </w:r>
          </w:p>
          <w:p w:rsidR="00E2238C" w:rsidRPr="00F43DD7"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C330CC" w:rsidRPr="00F43DD7">
              <w:rPr>
                <w:rFonts w:ascii="Times New Roman" w:hAnsi="Times New Roman" w:cs="Times New Roman"/>
                <w:sz w:val="24"/>
                <w:szCs w:val="24"/>
                <w:shd w:val="clear" w:color="auto" w:fill="FEFEFE"/>
              </w:rPr>
              <w:t>писмо/а за изразяване на интерес от потенциален/ни партньор/и</w:t>
            </w:r>
            <w:r w:rsidR="00C330CC">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подписано/и преди датата на подаване на формуляра за кандидатстване;</w:t>
            </w:r>
          </w:p>
          <w:p w:rsidR="001A08D5" w:rsidRDefault="00E2238C" w:rsidP="00615AF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4. декларация </w:t>
            </w:r>
            <w:r w:rsidR="00F827C6">
              <w:rPr>
                <w:rFonts w:ascii="Times New Roman" w:hAnsi="Times New Roman" w:cs="Times New Roman"/>
                <w:sz w:val="24"/>
                <w:szCs w:val="24"/>
                <w:shd w:val="clear" w:color="auto" w:fill="FEFEFE"/>
              </w:rPr>
              <w:t xml:space="preserve">от законния представител на МИГ </w:t>
            </w:r>
            <w:r w:rsidRPr="00F43DD7">
              <w:rPr>
                <w:rFonts w:ascii="Times New Roman" w:hAnsi="Times New Roman" w:cs="Times New Roman"/>
                <w:sz w:val="24"/>
                <w:szCs w:val="24"/>
                <w:shd w:val="clear" w:color="auto" w:fill="FEFEFE"/>
              </w:rPr>
              <w:t xml:space="preserve">за съгласие </w:t>
            </w:r>
            <w:r w:rsidR="00016D18">
              <w:rPr>
                <w:rFonts w:ascii="Times New Roman" w:hAnsi="Times New Roman" w:cs="Times New Roman"/>
                <w:sz w:val="24"/>
                <w:szCs w:val="24"/>
                <w:shd w:val="clear" w:color="auto" w:fill="FEFEFE"/>
              </w:rPr>
              <w:t xml:space="preserve">с предоставянето на </w:t>
            </w:r>
            <w:r w:rsidRPr="007D2CD7">
              <w:rPr>
                <w:rFonts w:ascii="Times New Roman" w:hAnsi="Times New Roman" w:cs="Times New Roman"/>
                <w:sz w:val="24"/>
                <w:szCs w:val="24"/>
                <w:shd w:val="clear" w:color="auto" w:fill="FEFEFE"/>
              </w:rPr>
              <w:t>данни</w:t>
            </w:r>
            <w:r w:rsidR="00806BA3">
              <w:rPr>
                <w:rFonts w:ascii="Times New Roman" w:hAnsi="Times New Roman" w:cs="Times New Roman"/>
                <w:sz w:val="24"/>
                <w:szCs w:val="24"/>
                <w:shd w:val="clear" w:color="auto" w:fill="FEFEFE"/>
              </w:rPr>
              <w:t xml:space="preserve"> на кандидата от Н</w:t>
            </w:r>
            <w:r w:rsidR="00025B83">
              <w:rPr>
                <w:rFonts w:ascii="Times New Roman" w:hAnsi="Times New Roman" w:cs="Times New Roman"/>
                <w:sz w:val="24"/>
                <w:szCs w:val="24"/>
                <w:shd w:val="clear" w:color="auto" w:fill="FEFEFE"/>
              </w:rPr>
              <w:t>ационалния статистически институт (Н</w:t>
            </w:r>
            <w:r w:rsidR="00806BA3">
              <w:rPr>
                <w:rFonts w:ascii="Times New Roman" w:hAnsi="Times New Roman" w:cs="Times New Roman"/>
                <w:sz w:val="24"/>
                <w:szCs w:val="24"/>
                <w:shd w:val="clear" w:color="auto" w:fill="FEFEFE"/>
              </w:rPr>
              <w:t>СИ</w:t>
            </w:r>
            <w:r w:rsidR="00025B83">
              <w:rPr>
                <w:rFonts w:ascii="Times New Roman" w:hAnsi="Times New Roman" w:cs="Times New Roman"/>
                <w:sz w:val="24"/>
                <w:szCs w:val="24"/>
                <w:shd w:val="clear" w:color="auto" w:fill="FEFEFE"/>
              </w:rPr>
              <w:t>)</w:t>
            </w:r>
            <w:r w:rsidRPr="007D2CD7">
              <w:rPr>
                <w:rFonts w:ascii="Times New Roman" w:hAnsi="Times New Roman" w:cs="Times New Roman"/>
                <w:sz w:val="24"/>
                <w:szCs w:val="24"/>
                <w:shd w:val="clear" w:color="auto" w:fill="FEFEFE"/>
              </w:rPr>
              <w:t xml:space="preserve"> на УО и </w:t>
            </w:r>
            <w:r w:rsidR="00806BA3">
              <w:rPr>
                <w:rFonts w:ascii="Times New Roman" w:hAnsi="Times New Roman" w:cs="Times New Roman"/>
                <w:sz w:val="24"/>
                <w:szCs w:val="24"/>
                <w:shd w:val="clear" w:color="auto" w:fill="FEFEFE"/>
              </w:rPr>
              <w:t>ДФЗ - РА с</w:t>
            </w:r>
            <w:r w:rsidRPr="007D2CD7">
              <w:rPr>
                <w:rFonts w:ascii="Times New Roman" w:hAnsi="Times New Roman" w:cs="Times New Roman"/>
                <w:sz w:val="24"/>
                <w:szCs w:val="24"/>
                <w:shd w:val="clear" w:color="auto" w:fill="FEFEFE"/>
              </w:rPr>
              <w:t xml:space="preserve">ъгласно приложение № </w:t>
            </w:r>
            <w:r w:rsidR="00AB470D">
              <w:rPr>
                <w:rFonts w:ascii="Times New Roman" w:hAnsi="Times New Roman" w:cs="Times New Roman"/>
                <w:sz w:val="24"/>
                <w:szCs w:val="24"/>
                <w:shd w:val="clear" w:color="auto" w:fill="FEFEFE"/>
              </w:rPr>
              <w:t>5</w:t>
            </w:r>
            <w:r w:rsidR="00C51A84">
              <w:rPr>
                <w:rFonts w:ascii="Times New Roman" w:hAnsi="Times New Roman" w:cs="Times New Roman"/>
                <w:sz w:val="24"/>
                <w:szCs w:val="24"/>
                <w:shd w:val="clear" w:color="auto" w:fill="FEFEFE"/>
              </w:rPr>
              <w:t xml:space="preserve"> от настоящите условия</w:t>
            </w:r>
            <w:r w:rsidR="001A08D5">
              <w:rPr>
                <w:rFonts w:ascii="Times New Roman" w:hAnsi="Times New Roman" w:cs="Times New Roman"/>
                <w:sz w:val="24"/>
                <w:szCs w:val="24"/>
                <w:shd w:val="clear" w:color="auto" w:fill="FEFEFE"/>
              </w:rPr>
              <w:t>;</w:t>
            </w:r>
          </w:p>
          <w:p w:rsidR="00806BA3" w:rsidRDefault="007060F5"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746388">
              <w:rPr>
                <w:rFonts w:ascii="Times New Roman" w:hAnsi="Times New Roman" w:cs="Times New Roman"/>
                <w:sz w:val="24"/>
                <w:szCs w:val="24"/>
                <w:shd w:val="clear" w:color="auto" w:fill="FEFEFE"/>
              </w:rPr>
              <w:t xml:space="preserve">копие от </w:t>
            </w:r>
            <w:r w:rsidR="00806BA3">
              <w:rPr>
                <w:rFonts w:ascii="Times New Roman" w:hAnsi="Times New Roman" w:cs="Times New Roman"/>
                <w:sz w:val="24"/>
                <w:szCs w:val="24"/>
                <w:shd w:val="clear" w:color="auto" w:fill="FEFEFE"/>
              </w:rPr>
              <w:t xml:space="preserve">диплома за </w:t>
            </w:r>
            <w:r w:rsidR="00453515">
              <w:rPr>
                <w:rFonts w:ascii="Times New Roman" w:hAnsi="Times New Roman" w:cs="Times New Roman"/>
                <w:sz w:val="24"/>
                <w:szCs w:val="24"/>
                <w:shd w:val="clear" w:color="auto" w:fill="FEFEFE"/>
              </w:rPr>
              <w:t>придобита образователно</w:t>
            </w:r>
            <w:r w:rsidR="00806BA3">
              <w:rPr>
                <w:rFonts w:ascii="Times New Roman" w:hAnsi="Times New Roman" w:cs="Times New Roman"/>
                <w:sz w:val="24"/>
                <w:szCs w:val="24"/>
                <w:shd w:val="clear" w:color="auto" w:fill="FEFEFE"/>
              </w:rPr>
              <w:t xml:space="preserve"> – квалификационна степен „Бакалавър“ или </w:t>
            </w:r>
            <w:r w:rsidR="00453515">
              <w:rPr>
                <w:rFonts w:ascii="Times New Roman" w:hAnsi="Times New Roman" w:cs="Times New Roman"/>
                <w:sz w:val="24"/>
                <w:szCs w:val="24"/>
                <w:shd w:val="clear" w:color="auto" w:fill="FEFEFE"/>
              </w:rPr>
              <w:t>по-висока степен (</w:t>
            </w:r>
            <w:r w:rsidR="00806BA3">
              <w:rPr>
                <w:rFonts w:ascii="Times New Roman" w:hAnsi="Times New Roman" w:cs="Times New Roman"/>
                <w:sz w:val="24"/>
                <w:szCs w:val="24"/>
                <w:shd w:val="clear" w:color="auto" w:fill="FEFEFE"/>
              </w:rPr>
              <w:t>образователн</w:t>
            </w:r>
            <w:r w:rsidR="00453515">
              <w:rPr>
                <w:rFonts w:ascii="Times New Roman" w:hAnsi="Times New Roman" w:cs="Times New Roman"/>
                <w:sz w:val="24"/>
                <w:szCs w:val="24"/>
                <w:shd w:val="clear" w:color="auto" w:fill="FEFEFE"/>
              </w:rPr>
              <w:t>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 представя се копие от диплома за образователно-</w:t>
            </w:r>
            <w:r w:rsidR="00806BA3">
              <w:rPr>
                <w:rFonts w:ascii="Times New Roman" w:hAnsi="Times New Roman" w:cs="Times New Roman"/>
                <w:sz w:val="24"/>
                <w:szCs w:val="24"/>
                <w:shd w:val="clear" w:color="auto" w:fill="FEFEFE"/>
              </w:rPr>
              <w:t>квалификационна степен „</w:t>
            </w:r>
            <w:r w:rsidR="00453515">
              <w:rPr>
                <w:rFonts w:ascii="Times New Roman" w:hAnsi="Times New Roman" w:cs="Times New Roman"/>
                <w:sz w:val="24"/>
                <w:szCs w:val="24"/>
                <w:shd w:val="clear" w:color="auto" w:fill="FEFEFE"/>
              </w:rPr>
              <w:t>Бакалавър</w:t>
            </w:r>
            <w:r w:rsidR="00806BA3">
              <w:rPr>
                <w:rFonts w:ascii="Times New Roman" w:hAnsi="Times New Roman" w:cs="Times New Roman"/>
                <w:sz w:val="24"/>
                <w:szCs w:val="24"/>
                <w:shd w:val="clear" w:color="auto" w:fill="FEFEFE"/>
              </w:rPr>
              <w:t>“</w:t>
            </w:r>
            <w:r w:rsidR="00453515">
              <w:rPr>
                <w:rFonts w:ascii="Times New Roman" w:hAnsi="Times New Roman" w:cs="Times New Roman"/>
                <w:sz w:val="24"/>
                <w:szCs w:val="24"/>
                <w:shd w:val="clear" w:color="auto" w:fill="FEFEFE"/>
              </w:rPr>
              <w:t xml:space="preserve"> или по-висока</w:t>
            </w:r>
            <w:r w:rsidR="005B2FD2">
              <w:rPr>
                <w:rFonts w:ascii="Times New Roman" w:hAnsi="Times New Roman" w:cs="Times New Roman"/>
                <w:sz w:val="24"/>
                <w:szCs w:val="24"/>
                <w:shd w:val="clear" w:color="auto" w:fill="FEFEFE"/>
                <w:lang w:val="en-US"/>
              </w:rPr>
              <w:t xml:space="preserve"> </w:t>
            </w:r>
            <w:r w:rsidR="00526160">
              <w:rPr>
                <w:rFonts w:ascii="Times New Roman" w:hAnsi="Times New Roman" w:cs="Times New Roman"/>
                <w:sz w:val="24"/>
                <w:szCs w:val="24"/>
                <w:shd w:val="clear" w:color="auto" w:fill="FEFEFE"/>
              </w:rPr>
              <w:t>за координатора (приложимо в</w:t>
            </w:r>
            <w:r w:rsidR="00B32EC6">
              <w:rPr>
                <w:rFonts w:ascii="Times New Roman" w:hAnsi="Times New Roman" w:cs="Times New Roman"/>
                <w:sz w:val="24"/>
                <w:szCs w:val="24"/>
                <w:shd w:val="clear" w:color="auto" w:fill="FEFEFE"/>
              </w:rPr>
              <w:t xml:space="preserve"> случай</w:t>
            </w:r>
            <w:r w:rsidR="00526160">
              <w:rPr>
                <w:rFonts w:ascii="Times New Roman" w:hAnsi="Times New Roman" w:cs="Times New Roman"/>
                <w:sz w:val="24"/>
                <w:szCs w:val="24"/>
                <w:shd w:val="clear" w:color="auto" w:fill="FEFEFE"/>
              </w:rPr>
              <w:t xml:space="preserve">, че не е </w:t>
            </w:r>
            <w:r w:rsidR="00B32EC6">
              <w:rPr>
                <w:rFonts w:ascii="Times New Roman" w:hAnsi="Times New Roman" w:cs="Times New Roman"/>
                <w:sz w:val="24"/>
                <w:szCs w:val="24"/>
                <w:shd w:val="clear" w:color="auto" w:fill="FEFEFE"/>
              </w:rPr>
              <w:t>служител на МИГ</w:t>
            </w:r>
            <w:r w:rsidR="00806BA3">
              <w:rPr>
                <w:rFonts w:ascii="Times New Roman" w:hAnsi="Times New Roman" w:cs="Times New Roman"/>
                <w:sz w:val="24"/>
                <w:szCs w:val="24"/>
                <w:shd w:val="clear" w:color="auto" w:fill="FEFEFE"/>
              </w:rPr>
              <w:t>);</w:t>
            </w:r>
          </w:p>
          <w:p w:rsidR="007060F5" w:rsidRDefault="00806BA3" w:rsidP="00BF7C5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F7C57">
              <w:rPr>
                <w:rFonts w:ascii="Times New Roman" w:hAnsi="Times New Roman" w:cs="Times New Roman"/>
                <w:sz w:val="24"/>
                <w:szCs w:val="24"/>
                <w:shd w:val="clear" w:color="auto" w:fill="FEFEFE"/>
              </w:rPr>
              <w:t xml:space="preserve"> к</w:t>
            </w:r>
            <w:r w:rsidR="00654091">
              <w:rPr>
                <w:rFonts w:ascii="Times New Roman" w:hAnsi="Times New Roman" w:cs="Times New Roman"/>
                <w:sz w:val="24"/>
                <w:szCs w:val="24"/>
                <w:shd w:val="clear" w:color="auto" w:fill="FEFEFE"/>
              </w:rPr>
              <w:t>опие от трудова</w:t>
            </w:r>
            <w:r w:rsidR="00447669">
              <w:rPr>
                <w:rFonts w:ascii="Times New Roman" w:hAnsi="Times New Roman" w:cs="Times New Roman"/>
                <w:sz w:val="24"/>
                <w:szCs w:val="24"/>
                <w:shd w:val="clear" w:color="auto" w:fill="FEFEFE"/>
              </w:rPr>
              <w:t>/осигурителна</w:t>
            </w:r>
            <w:r w:rsidR="00654091">
              <w:rPr>
                <w:rFonts w:ascii="Times New Roman" w:hAnsi="Times New Roman" w:cs="Times New Roman"/>
                <w:sz w:val="24"/>
                <w:szCs w:val="24"/>
                <w:shd w:val="clear" w:color="auto" w:fill="FEFEFE"/>
              </w:rPr>
              <w:t xml:space="preserve"> книжка</w:t>
            </w:r>
            <w:r w:rsidR="005B2FD2">
              <w:rPr>
                <w:rFonts w:ascii="Times New Roman" w:hAnsi="Times New Roman" w:cs="Times New Roman"/>
                <w:sz w:val="24"/>
                <w:szCs w:val="24"/>
                <w:shd w:val="clear" w:color="auto" w:fill="FEFEFE"/>
                <w:lang w:val="en-US"/>
              </w:rPr>
              <w:t xml:space="preserve"> </w:t>
            </w:r>
            <w:r w:rsidR="00526160">
              <w:rPr>
                <w:rFonts w:ascii="Times New Roman" w:hAnsi="Times New Roman" w:cs="Times New Roman"/>
                <w:sz w:val="24"/>
                <w:szCs w:val="24"/>
                <w:shd w:val="clear" w:color="auto" w:fill="FEFEFE"/>
              </w:rPr>
              <w:t xml:space="preserve">на координатора (приложимо в случай, че не е </w:t>
            </w:r>
            <w:r w:rsidR="00B32EC6" w:rsidRPr="00B32EC6">
              <w:rPr>
                <w:rFonts w:ascii="Times New Roman" w:hAnsi="Times New Roman" w:cs="Times New Roman"/>
                <w:sz w:val="24"/>
                <w:szCs w:val="24"/>
                <w:shd w:val="clear" w:color="auto" w:fill="FEFEFE"/>
              </w:rPr>
              <w:t>служител на МИГ</w:t>
            </w:r>
            <w:r w:rsidR="00BF7C57">
              <w:rPr>
                <w:rFonts w:ascii="Times New Roman" w:hAnsi="Times New Roman" w:cs="Times New Roman"/>
                <w:sz w:val="24"/>
                <w:szCs w:val="24"/>
                <w:shd w:val="clear" w:color="auto" w:fill="FEFEFE"/>
              </w:rPr>
              <w:t>)</w:t>
            </w:r>
            <w:r w:rsidR="004C0246">
              <w:rPr>
                <w:rFonts w:ascii="Times New Roman" w:hAnsi="Times New Roman" w:cs="Times New Roman"/>
                <w:sz w:val="24"/>
                <w:szCs w:val="24"/>
                <w:shd w:val="clear" w:color="auto" w:fill="FEFEFE"/>
              </w:rPr>
              <w:t>;</w:t>
            </w:r>
          </w:p>
          <w:p w:rsidR="004C0246" w:rsidRDefault="00BF7C57"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4C0246">
              <w:rPr>
                <w:rFonts w:ascii="Times New Roman" w:hAnsi="Times New Roman" w:cs="Times New Roman"/>
                <w:sz w:val="24"/>
                <w:szCs w:val="24"/>
                <w:shd w:val="clear" w:color="auto" w:fill="FEFEFE"/>
              </w:rPr>
              <w:t xml:space="preserve">. </w:t>
            </w:r>
            <w:r w:rsidR="00B75488">
              <w:rPr>
                <w:rFonts w:ascii="Times New Roman" w:hAnsi="Times New Roman" w:cs="Times New Roman"/>
                <w:sz w:val="24"/>
                <w:szCs w:val="24"/>
                <w:shd w:val="clear" w:color="auto" w:fill="FEFEFE"/>
              </w:rPr>
              <w:t xml:space="preserve">таблица </w:t>
            </w:r>
            <w:r w:rsidR="00D713EB">
              <w:rPr>
                <w:rFonts w:ascii="Times New Roman" w:hAnsi="Times New Roman" w:cs="Times New Roman"/>
                <w:sz w:val="24"/>
                <w:szCs w:val="24"/>
                <w:shd w:val="clear" w:color="auto" w:fill="FEFEFE"/>
              </w:rPr>
              <w:t>за д</w:t>
            </w:r>
            <w:r w:rsidR="00B75488">
              <w:rPr>
                <w:rFonts w:ascii="Times New Roman" w:hAnsi="Times New Roman" w:cs="Times New Roman"/>
                <w:sz w:val="24"/>
                <w:szCs w:val="24"/>
                <w:shd w:val="clear" w:color="auto" w:fill="FEFEFE"/>
              </w:rPr>
              <w:t xml:space="preserve">опустими инвестиции </w:t>
            </w:r>
            <w:r w:rsidR="00B449AC">
              <w:rPr>
                <w:rFonts w:ascii="Times New Roman" w:hAnsi="Times New Roman" w:cs="Times New Roman"/>
                <w:sz w:val="24"/>
                <w:szCs w:val="24"/>
                <w:shd w:val="clear" w:color="auto" w:fill="FEFEFE"/>
              </w:rPr>
              <w:t xml:space="preserve">(бюджет на проекта) </w:t>
            </w:r>
            <w:r w:rsidR="00B75488">
              <w:rPr>
                <w:rFonts w:ascii="Times New Roman" w:hAnsi="Times New Roman" w:cs="Times New Roman"/>
                <w:sz w:val="24"/>
                <w:szCs w:val="24"/>
                <w:shd w:val="clear" w:color="auto" w:fill="FEFEFE"/>
              </w:rPr>
              <w:t xml:space="preserve">– представя се </w:t>
            </w:r>
            <w:r w:rsidR="004C0246">
              <w:rPr>
                <w:rFonts w:ascii="Times New Roman" w:hAnsi="Times New Roman" w:cs="Times New Roman"/>
                <w:sz w:val="24"/>
                <w:szCs w:val="24"/>
                <w:shd w:val="clear" w:color="auto" w:fill="FEFEFE"/>
              </w:rPr>
              <w:t xml:space="preserve">бюджет на проекта </w:t>
            </w:r>
            <w:r w:rsidR="00B75488">
              <w:rPr>
                <w:rFonts w:ascii="Times New Roman" w:hAnsi="Times New Roman" w:cs="Times New Roman"/>
                <w:sz w:val="24"/>
                <w:szCs w:val="24"/>
                <w:shd w:val="clear" w:color="auto" w:fill="FEFEFE"/>
              </w:rPr>
              <w:t xml:space="preserve">по образец съгласно приложение № </w:t>
            </w:r>
            <w:r w:rsidR="00AB470D">
              <w:rPr>
                <w:rFonts w:ascii="Times New Roman" w:hAnsi="Times New Roman" w:cs="Times New Roman"/>
                <w:sz w:val="24"/>
                <w:szCs w:val="24"/>
                <w:shd w:val="clear" w:color="auto" w:fill="FEFEFE"/>
              </w:rPr>
              <w:t>6</w:t>
            </w:r>
            <w:r w:rsidR="005A5FAE">
              <w:rPr>
                <w:rFonts w:ascii="Times New Roman" w:hAnsi="Times New Roman" w:cs="Times New Roman"/>
                <w:sz w:val="24"/>
                <w:szCs w:val="24"/>
                <w:shd w:val="clear" w:color="auto" w:fill="FEFEFE"/>
              </w:rPr>
              <w:t xml:space="preserve"> </w:t>
            </w:r>
            <w:r w:rsidR="004C0246">
              <w:rPr>
                <w:rFonts w:ascii="Times New Roman" w:hAnsi="Times New Roman" w:cs="Times New Roman"/>
                <w:sz w:val="24"/>
                <w:szCs w:val="24"/>
                <w:shd w:val="clear" w:color="auto" w:fill="FEFEFE"/>
              </w:rPr>
              <w:t xml:space="preserve">във формат </w:t>
            </w:r>
            <w:r w:rsidR="00453515">
              <w:rPr>
                <w:rFonts w:ascii="Times New Roman" w:hAnsi="Times New Roman" w:cs="Times New Roman"/>
                <w:sz w:val="24"/>
                <w:szCs w:val="24"/>
                <w:shd w:val="clear" w:color="auto" w:fill="FEFEFE"/>
                <w:lang w:val="en-US"/>
              </w:rPr>
              <w:t>Excel</w:t>
            </w:r>
            <w:r w:rsidR="0052597A">
              <w:rPr>
                <w:rFonts w:ascii="Times New Roman" w:hAnsi="Times New Roman" w:cs="Times New Roman"/>
                <w:sz w:val="24"/>
                <w:szCs w:val="24"/>
                <w:shd w:val="clear" w:color="auto" w:fill="FEFEFE"/>
              </w:rPr>
              <w:t>;</w:t>
            </w:r>
          </w:p>
          <w:p w:rsidR="00DE2032" w:rsidRDefault="00BF7C57" w:rsidP="00615AF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52597A">
              <w:rPr>
                <w:rFonts w:ascii="Times New Roman" w:hAnsi="Times New Roman" w:cs="Times New Roman"/>
                <w:sz w:val="24"/>
                <w:szCs w:val="24"/>
                <w:shd w:val="clear" w:color="auto" w:fill="FEFEFE"/>
              </w:rPr>
              <w:t xml:space="preserve">. </w:t>
            </w:r>
            <w:r w:rsidR="004F2633">
              <w:rPr>
                <w:rFonts w:ascii="Times New Roman" w:hAnsi="Times New Roman" w:cs="Times New Roman"/>
                <w:sz w:val="24"/>
                <w:szCs w:val="24"/>
                <w:shd w:val="clear" w:color="auto" w:fill="FEFEFE"/>
              </w:rPr>
              <w:t>н</w:t>
            </w:r>
            <w:r w:rsidR="0052597A" w:rsidRPr="0052597A">
              <w:rPr>
                <w:rFonts w:ascii="Times New Roman" w:hAnsi="Times New Roman" w:cs="Times New Roman"/>
                <w:sz w:val="24"/>
                <w:szCs w:val="24"/>
                <w:shd w:val="clear" w:color="auto" w:fill="FEFEFE"/>
              </w:rPr>
              <w:t xml:space="preserve">отариално заверено </w:t>
            </w:r>
            <w:r w:rsidR="00B75488">
              <w:rPr>
                <w:rFonts w:ascii="Times New Roman" w:hAnsi="Times New Roman" w:cs="Times New Roman"/>
                <w:sz w:val="24"/>
                <w:szCs w:val="24"/>
                <w:shd w:val="clear" w:color="auto" w:fill="FEFEFE"/>
              </w:rPr>
              <w:t xml:space="preserve">изрично </w:t>
            </w:r>
            <w:r w:rsidR="0052597A" w:rsidRPr="0052597A">
              <w:rPr>
                <w:rFonts w:ascii="Times New Roman" w:hAnsi="Times New Roman" w:cs="Times New Roman"/>
                <w:sz w:val="24"/>
                <w:szCs w:val="24"/>
                <w:shd w:val="clear" w:color="auto" w:fill="FEFEFE"/>
              </w:rPr>
              <w:t>пълномощно</w:t>
            </w:r>
            <w:r w:rsidR="00B75488">
              <w:rPr>
                <w:rFonts w:ascii="Times New Roman" w:hAnsi="Times New Roman" w:cs="Times New Roman"/>
                <w:sz w:val="24"/>
                <w:szCs w:val="24"/>
                <w:shd w:val="clear" w:color="auto" w:fill="FEFEFE"/>
              </w:rPr>
              <w:t xml:space="preserve">, в случай че документите не се подават лично </w:t>
            </w:r>
            <w:r w:rsidR="00B75488" w:rsidRPr="0084008F">
              <w:rPr>
                <w:rFonts w:ascii="Times New Roman" w:hAnsi="Times New Roman" w:cs="Times New Roman"/>
                <w:sz w:val="24"/>
                <w:szCs w:val="24"/>
                <w:shd w:val="clear" w:color="auto" w:fill="FEFEFE"/>
              </w:rPr>
              <w:t xml:space="preserve">от кандидата – представя се нотариално заверено пълномощно в полза на </w:t>
            </w:r>
            <w:r w:rsidR="0052597A" w:rsidRPr="0084008F">
              <w:rPr>
                <w:rFonts w:ascii="Times New Roman" w:hAnsi="Times New Roman" w:cs="Times New Roman"/>
                <w:sz w:val="24"/>
                <w:szCs w:val="24"/>
                <w:shd w:val="clear" w:color="auto" w:fill="FEFEFE"/>
              </w:rPr>
              <w:t>упълномощено/и лице/</w:t>
            </w:r>
            <w:proofErr w:type="spellStart"/>
            <w:r w:rsidR="0052597A" w:rsidRPr="0084008F">
              <w:rPr>
                <w:rFonts w:ascii="Times New Roman" w:hAnsi="Times New Roman" w:cs="Times New Roman"/>
                <w:sz w:val="24"/>
                <w:szCs w:val="24"/>
                <w:shd w:val="clear" w:color="auto" w:fill="FEFEFE"/>
              </w:rPr>
              <w:t>авъв</w:t>
            </w:r>
            <w:proofErr w:type="spellEnd"/>
            <w:r w:rsidR="0052597A" w:rsidRPr="0084008F">
              <w:rPr>
                <w:rFonts w:ascii="Times New Roman" w:hAnsi="Times New Roman" w:cs="Times New Roman"/>
                <w:sz w:val="24"/>
                <w:szCs w:val="24"/>
                <w:shd w:val="clear" w:color="auto" w:fill="FEFEFE"/>
              </w:rPr>
              <w:t xml:space="preserve"> формат „</w:t>
            </w:r>
            <w:proofErr w:type="spellStart"/>
            <w:r w:rsidR="0052597A" w:rsidRPr="0084008F">
              <w:rPr>
                <w:rFonts w:ascii="Times New Roman" w:hAnsi="Times New Roman" w:cs="Times New Roman"/>
                <w:sz w:val="24"/>
                <w:szCs w:val="24"/>
                <w:shd w:val="clear" w:color="auto" w:fill="FEFEFE"/>
              </w:rPr>
              <w:t>рdf</w:t>
            </w:r>
            <w:proofErr w:type="spellEnd"/>
            <w:r w:rsidR="0052597A" w:rsidRPr="0084008F">
              <w:rPr>
                <w:rFonts w:ascii="Times New Roman" w:hAnsi="Times New Roman" w:cs="Times New Roman"/>
                <w:sz w:val="24"/>
                <w:szCs w:val="24"/>
                <w:shd w:val="clear" w:color="auto" w:fill="FEFEFE"/>
              </w:rPr>
              <w:t>“ или друг формат</w:t>
            </w:r>
            <w:r w:rsidR="00DE2032">
              <w:rPr>
                <w:rFonts w:ascii="Times New Roman" w:hAnsi="Times New Roman" w:cs="Times New Roman"/>
                <w:sz w:val="24"/>
                <w:szCs w:val="24"/>
                <w:shd w:val="clear" w:color="auto" w:fill="FEFEFE"/>
              </w:rPr>
              <w:t>;</w:t>
            </w:r>
          </w:p>
          <w:p w:rsidR="0021057D" w:rsidRDefault="00DE2032" w:rsidP="0096451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 деклараци</w:t>
            </w:r>
            <w:r w:rsidRPr="00DE2032">
              <w:rPr>
                <w:rFonts w:ascii="Times New Roman" w:hAnsi="Times New Roman" w:cs="Times New Roman"/>
                <w:sz w:val="24"/>
                <w:szCs w:val="24"/>
                <w:shd w:val="clear" w:color="auto" w:fill="FEFEFE"/>
              </w:rPr>
              <w:t xml:space="preserve">и </w:t>
            </w:r>
            <w:r w:rsidR="007F5B25">
              <w:rPr>
                <w:rFonts w:ascii="Times New Roman" w:hAnsi="Times New Roman" w:cs="Times New Roman"/>
                <w:sz w:val="24"/>
                <w:szCs w:val="24"/>
                <w:shd w:val="clear" w:color="auto" w:fill="FEFEFE"/>
              </w:rPr>
              <w:t xml:space="preserve">за нередности </w:t>
            </w:r>
            <w:r w:rsidRPr="00DE2032">
              <w:rPr>
                <w:rFonts w:ascii="Times New Roman" w:hAnsi="Times New Roman" w:cs="Times New Roman"/>
                <w:sz w:val="24"/>
                <w:szCs w:val="24"/>
                <w:shd w:val="clear" w:color="auto" w:fill="FEFEFE"/>
              </w:rPr>
              <w:t xml:space="preserve">от законния представител на МИГ, от членовете на колективния управителен орган и от членовете на контролния орган, ако такъв е предвиден в устава на МИГ </w:t>
            </w:r>
            <w:r>
              <w:rPr>
                <w:rFonts w:ascii="Times New Roman" w:hAnsi="Times New Roman" w:cs="Times New Roman"/>
                <w:sz w:val="24"/>
                <w:szCs w:val="24"/>
                <w:shd w:val="clear" w:color="auto" w:fill="FEFEFE"/>
              </w:rPr>
              <w:t xml:space="preserve">съгласно приложение </w:t>
            </w:r>
            <w:r w:rsidR="00C42166">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7</w:t>
            </w:r>
            <w:r>
              <w:t xml:space="preserve">. </w:t>
            </w:r>
            <w:r w:rsidRPr="00DE2032">
              <w:rPr>
                <w:rFonts w:ascii="Times New Roman" w:hAnsi="Times New Roman" w:cs="Times New Roman"/>
                <w:sz w:val="24"/>
                <w:szCs w:val="24"/>
                <w:shd w:val="clear" w:color="auto" w:fill="FEFEFE"/>
              </w:rPr>
              <w:t>Когато член на колективния управителен орган или на контролния орган е юридическо лице, декларацията се подписва</w:t>
            </w:r>
            <w:r>
              <w:rPr>
                <w:rFonts w:ascii="Times New Roman" w:hAnsi="Times New Roman" w:cs="Times New Roman"/>
                <w:sz w:val="24"/>
                <w:szCs w:val="24"/>
                <w:shd w:val="clear" w:color="auto" w:fill="FEFEFE"/>
              </w:rPr>
              <w:t xml:space="preserve"> от неговия представител в органите на управление;</w:t>
            </w:r>
          </w:p>
          <w:p w:rsidR="00964517" w:rsidRDefault="0021057D" w:rsidP="00964517">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 декларация от законния представител на МИГ за липса на изкуствен</w:t>
            </w:r>
            <w:r w:rsidR="008D37A5">
              <w:rPr>
                <w:rFonts w:ascii="Times New Roman" w:hAnsi="Times New Roman" w:cs="Times New Roman"/>
                <w:sz w:val="24"/>
                <w:szCs w:val="24"/>
                <w:shd w:val="clear" w:color="auto" w:fill="FEFEFE"/>
              </w:rPr>
              <w:t>о</w:t>
            </w:r>
            <w:r w:rsidR="005B2FD2">
              <w:rPr>
                <w:rFonts w:ascii="Times New Roman" w:hAnsi="Times New Roman" w:cs="Times New Roman"/>
                <w:sz w:val="24"/>
                <w:szCs w:val="24"/>
                <w:shd w:val="clear" w:color="auto" w:fill="FEFEFE"/>
                <w:lang w:val="en-US"/>
              </w:rPr>
              <w:t xml:space="preserve"> </w:t>
            </w:r>
            <w:r w:rsidR="008D37A5">
              <w:rPr>
                <w:rFonts w:ascii="Times New Roman" w:hAnsi="Times New Roman" w:cs="Times New Roman"/>
                <w:sz w:val="24"/>
                <w:szCs w:val="24"/>
                <w:shd w:val="clear" w:color="auto" w:fill="FEFEFE"/>
              </w:rPr>
              <w:t xml:space="preserve">създадени </w:t>
            </w:r>
            <w:r>
              <w:rPr>
                <w:rFonts w:ascii="Times New Roman" w:hAnsi="Times New Roman" w:cs="Times New Roman"/>
                <w:sz w:val="24"/>
                <w:szCs w:val="24"/>
                <w:shd w:val="clear" w:color="auto" w:fill="FEFEFE"/>
              </w:rPr>
              <w:t>условия съгласно приложение № 8</w:t>
            </w:r>
            <w:r w:rsidR="00526160">
              <w:rPr>
                <w:rFonts w:ascii="Times New Roman" w:hAnsi="Times New Roman" w:cs="Times New Roman"/>
                <w:sz w:val="24"/>
                <w:szCs w:val="24"/>
                <w:shd w:val="clear" w:color="auto" w:fill="FEFEFE"/>
              </w:rPr>
              <w:t>.</w:t>
            </w:r>
          </w:p>
          <w:p w:rsidR="00A650CA" w:rsidRPr="00F43DD7" w:rsidRDefault="00E2238C" w:rsidP="00615AF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74" w:author="Ralitsa Vasileva" w:date="2020-05-12T12:18:00Z">
          <w:tblPr>
            <w:tblStyle w:val="TableGrid"/>
            <w:tblW w:w="9923" w:type="dxa"/>
            <w:tblInd w:w="-34" w:type="dxa"/>
            <w:tblLook w:val="04A0" w:firstRow="1" w:lastRow="0" w:firstColumn="1" w:lastColumn="0" w:noHBand="0" w:noVBand="1"/>
          </w:tblPr>
        </w:tblPrChange>
      </w:tblPr>
      <w:tblGrid>
        <w:gridCol w:w="10632"/>
        <w:tblGridChange w:id="75">
          <w:tblGrid>
            <w:gridCol w:w="9923"/>
          </w:tblGrid>
        </w:tblGridChange>
      </w:tblGrid>
      <w:tr w:rsidR="00A650CA" w:rsidRPr="00F43DD7" w:rsidTr="004B062E">
        <w:tc>
          <w:tcPr>
            <w:tcW w:w="10632" w:type="dxa"/>
            <w:tcPrChange w:id="76" w:author="Ralitsa Vasileva" w:date="2020-05-12T12:18:00Z">
              <w:tcPr>
                <w:tcW w:w="9923" w:type="dxa"/>
              </w:tcPr>
            </w:tcPrChange>
          </w:tcPr>
          <w:p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25. </w:t>
            </w:r>
            <w:r w:rsidR="00335507" w:rsidRPr="003924ED">
              <w:rPr>
                <w:rFonts w:ascii="Times New Roman" w:hAnsi="Times New Roman" w:cs="Times New Roman"/>
                <w:b/>
                <w:sz w:val="24"/>
                <w:szCs w:val="24"/>
              </w:rPr>
              <w:t xml:space="preserve">Начален и краен </w:t>
            </w:r>
            <w:r w:rsidR="00A650CA" w:rsidRPr="003924ED">
              <w:rPr>
                <w:rFonts w:ascii="Times New Roman" w:hAnsi="Times New Roman" w:cs="Times New Roman"/>
                <w:b/>
                <w:sz w:val="24"/>
                <w:szCs w:val="24"/>
              </w:rPr>
              <w:t>срок за подаване на документите за кандидатстване:</w:t>
            </w:r>
          </w:p>
          <w:p w:rsidR="00A650CA" w:rsidRPr="00986359" w:rsidRDefault="00AE3745" w:rsidP="00E138FE">
            <w:pPr>
              <w:tabs>
                <w:tab w:val="left" w:pos="0"/>
                <w:tab w:val="left" w:pos="70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25.1 </w:t>
            </w:r>
            <w:r w:rsidR="004372EE" w:rsidRPr="007D2CD7">
              <w:rPr>
                <w:rFonts w:ascii="Times New Roman" w:hAnsi="Times New Roman" w:cs="Times New Roman"/>
                <w:sz w:val="24"/>
                <w:szCs w:val="24"/>
              </w:rPr>
              <w:t xml:space="preserve">Първи </w:t>
            </w:r>
            <w:r w:rsidR="004372EE" w:rsidRPr="00986359">
              <w:rPr>
                <w:rFonts w:ascii="Times New Roman" w:hAnsi="Times New Roman" w:cs="Times New Roman"/>
                <w:sz w:val="24"/>
                <w:szCs w:val="24"/>
              </w:rPr>
              <w:t>к</w:t>
            </w:r>
            <w:r w:rsidR="00335507" w:rsidRPr="00986359">
              <w:rPr>
                <w:rFonts w:ascii="Times New Roman" w:hAnsi="Times New Roman" w:cs="Times New Roman"/>
                <w:sz w:val="24"/>
                <w:szCs w:val="24"/>
              </w:rPr>
              <w:t xml:space="preserve">раен </w:t>
            </w:r>
            <w:r w:rsidR="00335507" w:rsidRPr="00F75B67">
              <w:rPr>
                <w:rFonts w:ascii="Times New Roman" w:hAnsi="Times New Roman" w:cs="Times New Roman"/>
                <w:sz w:val="24"/>
                <w:szCs w:val="24"/>
              </w:rPr>
              <w:t xml:space="preserve">срок: </w:t>
            </w:r>
            <w:r w:rsidR="005E2524" w:rsidRPr="00F75B67">
              <w:rPr>
                <w:rFonts w:ascii="Times New Roman" w:hAnsi="Times New Roman" w:cs="Times New Roman"/>
                <w:sz w:val="24"/>
                <w:szCs w:val="24"/>
              </w:rPr>
              <w:t>30</w:t>
            </w:r>
            <w:r w:rsidR="00D401BB" w:rsidRPr="00F75B67">
              <w:rPr>
                <w:rFonts w:ascii="Times New Roman" w:hAnsi="Times New Roman" w:cs="Times New Roman"/>
                <w:sz w:val="24"/>
                <w:szCs w:val="24"/>
              </w:rPr>
              <w:t>юни</w:t>
            </w:r>
            <w:r w:rsidR="00A650CA" w:rsidRPr="00F75B67">
              <w:rPr>
                <w:rFonts w:ascii="Times New Roman" w:hAnsi="Times New Roman" w:cs="Times New Roman"/>
                <w:sz w:val="24"/>
                <w:szCs w:val="24"/>
              </w:rPr>
              <w:t>20</w:t>
            </w:r>
            <w:r w:rsidR="00124FEC" w:rsidRPr="00F75B67">
              <w:rPr>
                <w:rFonts w:ascii="Times New Roman" w:hAnsi="Times New Roman" w:cs="Times New Roman"/>
                <w:sz w:val="24"/>
                <w:szCs w:val="24"/>
              </w:rPr>
              <w:t>20</w:t>
            </w:r>
            <w:r w:rsidR="00394C6B" w:rsidRPr="00F75B67">
              <w:rPr>
                <w:rFonts w:ascii="Times New Roman" w:hAnsi="Times New Roman" w:cs="Times New Roman"/>
                <w:sz w:val="24"/>
                <w:szCs w:val="24"/>
              </w:rPr>
              <w:t xml:space="preserve"> година, </w:t>
            </w:r>
            <w:r w:rsidR="00124FEC" w:rsidRPr="00F75B67">
              <w:rPr>
                <w:rFonts w:ascii="Times New Roman" w:hAnsi="Times New Roman" w:cs="Times New Roman"/>
                <w:sz w:val="24"/>
                <w:szCs w:val="24"/>
              </w:rPr>
              <w:t>17</w:t>
            </w:r>
            <w:r w:rsidR="00C82B0D" w:rsidRPr="00F75B67">
              <w:rPr>
                <w:rFonts w:ascii="Times New Roman" w:hAnsi="Times New Roman" w:cs="Times New Roman"/>
                <w:sz w:val="24"/>
                <w:szCs w:val="24"/>
              </w:rPr>
              <w:t>:00</w:t>
            </w:r>
            <w:r w:rsidR="00394C6B" w:rsidRPr="00F75B67">
              <w:rPr>
                <w:rFonts w:ascii="Times New Roman" w:hAnsi="Times New Roman" w:cs="Times New Roman"/>
                <w:sz w:val="24"/>
                <w:szCs w:val="24"/>
              </w:rPr>
              <w:t xml:space="preserve"> часа;</w:t>
            </w:r>
          </w:p>
          <w:p w:rsidR="0054577A" w:rsidRPr="00986359" w:rsidRDefault="005E758F" w:rsidP="00E138FE">
            <w:pPr>
              <w:pStyle w:val="ListParagraph"/>
              <w:tabs>
                <w:tab w:val="left" w:pos="0"/>
                <w:tab w:val="left" w:pos="34"/>
              </w:tabs>
              <w:spacing w:after="200" w:line="276" w:lineRule="auto"/>
              <w:ind w:left="0"/>
              <w:jc w:val="both"/>
              <w:rPr>
                <w:rFonts w:ascii="Times New Roman" w:hAnsi="Times New Roman" w:cs="Times New Roman"/>
                <w:sz w:val="24"/>
                <w:szCs w:val="24"/>
              </w:rPr>
            </w:pPr>
            <w:r w:rsidRPr="00986359">
              <w:rPr>
                <w:rFonts w:ascii="Times New Roman" w:hAnsi="Times New Roman" w:cs="Times New Roman"/>
                <w:sz w:val="24"/>
                <w:szCs w:val="24"/>
              </w:rPr>
              <w:t>25.</w:t>
            </w:r>
            <w:r w:rsidR="00AE3745" w:rsidRPr="00986359">
              <w:rPr>
                <w:rFonts w:ascii="Times New Roman" w:hAnsi="Times New Roman" w:cs="Times New Roman"/>
                <w:sz w:val="24"/>
                <w:szCs w:val="24"/>
              </w:rPr>
              <w:t xml:space="preserve">2 </w:t>
            </w:r>
            <w:r w:rsidR="004372EE" w:rsidRPr="00986359">
              <w:rPr>
                <w:rFonts w:ascii="Times New Roman" w:hAnsi="Times New Roman" w:cs="Times New Roman"/>
                <w:sz w:val="24"/>
                <w:szCs w:val="24"/>
              </w:rPr>
              <w:t xml:space="preserve">Процедурата е с няколко </w:t>
            </w:r>
            <w:r w:rsidR="006764FB" w:rsidRPr="00986359">
              <w:rPr>
                <w:rFonts w:ascii="Times New Roman" w:hAnsi="Times New Roman" w:cs="Times New Roman"/>
                <w:sz w:val="24"/>
                <w:szCs w:val="24"/>
              </w:rPr>
              <w:t xml:space="preserve">крайни </w:t>
            </w:r>
            <w:r w:rsidR="004372EE" w:rsidRPr="00986359">
              <w:rPr>
                <w:rFonts w:ascii="Times New Roman" w:hAnsi="Times New Roman" w:cs="Times New Roman"/>
                <w:sz w:val="24"/>
                <w:szCs w:val="24"/>
              </w:rPr>
              <w:t>срока за кандидатстване</w:t>
            </w:r>
            <w:r w:rsidR="0054577A" w:rsidRPr="00986359">
              <w:rPr>
                <w:rFonts w:ascii="Times New Roman" w:hAnsi="Times New Roman" w:cs="Times New Roman"/>
                <w:sz w:val="24"/>
                <w:szCs w:val="24"/>
              </w:rPr>
              <w:t>, които се определят, както следва:</w:t>
            </w:r>
          </w:p>
          <w:p w:rsidR="00394C6B" w:rsidRDefault="0054577A" w:rsidP="005E758F">
            <w:pPr>
              <w:pStyle w:val="ListParagraph"/>
              <w:tabs>
                <w:tab w:val="left" w:pos="0"/>
                <w:tab w:val="left" w:pos="34"/>
              </w:tabs>
              <w:spacing w:line="276" w:lineRule="auto"/>
              <w:ind w:left="0" w:firstLine="34"/>
              <w:jc w:val="both"/>
              <w:rPr>
                <w:rFonts w:ascii="Times New Roman" w:hAnsi="Times New Roman" w:cs="Times New Roman"/>
                <w:sz w:val="24"/>
                <w:szCs w:val="24"/>
              </w:rPr>
            </w:pPr>
            <w:r w:rsidRPr="00986359">
              <w:rPr>
                <w:rFonts w:ascii="Times New Roman" w:hAnsi="Times New Roman" w:cs="Times New Roman"/>
                <w:sz w:val="24"/>
                <w:szCs w:val="24"/>
              </w:rPr>
              <w:t>П</w:t>
            </w:r>
            <w:r w:rsidR="004372EE" w:rsidRPr="00986359">
              <w:rPr>
                <w:rFonts w:ascii="Times New Roman" w:hAnsi="Times New Roman" w:cs="Times New Roman"/>
                <w:sz w:val="24"/>
                <w:szCs w:val="24"/>
              </w:rPr>
              <w:t xml:space="preserve">оследният </w:t>
            </w:r>
            <w:r w:rsidR="003B5946" w:rsidRPr="00986359">
              <w:rPr>
                <w:rFonts w:ascii="Times New Roman" w:hAnsi="Times New Roman" w:cs="Times New Roman"/>
                <w:sz w:val="24"/>
                <w:szCs w:val="24"/>
              </w:rPr>
              <w:t>д</w:t>
            </w:r>
            <w:r w:rsidR="004372EE" w:rsidRPr="00986359">
              <w:rPr>
                <w:rFonts w:ascii="Times New Roman" w:hAnsi="Times New Roman" w:cs="Times New Roman"/>
                <w:sz w:val="24"/>
                <w:szCs w:val="24"/>
              </w:rPr>
              <w:t xml:space="preserve">ен </w:t>
            </w:r>
            <w:r w:rsidR="008438C5" w:rsidRPr="00986359">
              <w:rPr>
                <w:rFonts w:ascii="Times New Roman" w:hAnsi="Times New Roman" w:cs="Times New Roman"/>
                <w:sz w:val="24"/>
                <w:szCs w:val="24"/>
              </w:rPr>
              <w:t xml:space="preserve">до </w:t>
            </w:r>
            <w:r w:rsidR="00124FEC" w:rsidRPr="00986359">
              <w:rPr>
                <w:rFonts w:ascii="Times New Roman" w:hAnsi="Times New Roman" w:cs="Times New Roman"/>
                <w:sz w:val="24"/>
                <w:szCs w:val="24"/>
              </w:rPr>
              <w:t>17</w:t>
            </w:r>
            <w:r w:rsidR="008438C5" w:rsidRPr="00986359">
              <w:rPr>
                <w:rFonts w:ascii="Times New Roman" w:hAnsi="Times New Roman" w:cs="Times New Roman"/>
                <w:sz w:val="24"/>
                <w:szCs w:val="24"/>
              </w:rPr>
              <w:t xml:space="preserve">:00 часа </w:t>
            </w:r>
            <w:r w:rsidR="004372EE" w:rsidRPr="00986359">
              <w:rPr>
                <w:rFonts w:ascii="Times New Roman" w:hAnsi="Times New Roman" w:cs="Times New Roman"/>
                <w:sz w:val="24"/>
                <w:szCs w:val="24"/>
              </w:rPr>
              <w:t xml:space="preserve">на всеки втори календарен месец </w:t>
            </w:r>
            <w:r w:rsidRPr="00986359">
              <w:rPr>
                <w:rFonts w:ascii="Times New Roman" w:hAnsi="Times New Roman" w:cs="Times New Roman"/>
                <w:sz w:val="24"/>
                <w:szCs w:val="24"/>
              </w:rPr>
              <w:t xml:space="preserve">след </w:t>
            </w:r>
            <w:r w:rsidR="00AE2BEE" w:rsidRPr="00986359">
              <w:rPr>
                <w:rFonts w:ascii="Times New Roman" w:hAnsi="Times New Roman" w:cs="Times New Roman"/>
                <w:sz w:val="24"/>
                <w:szCs w:val="24"/>
              </w:rPr>
              <w:t>30</w:t>
            </w:r>
            <w:r w:rsidR="00D401BB" w:rsidRPr="00986359">
              <w:rPr>
                <w:rFonts w:ascii="Times New Roman" w:hAnsi="Times New Roman" w:cs="Times New Roman"/>
                <w:sz w:val="24"/>
                <w:szCs w:val="24"/>
              </w:rPr>
              <w:t xml:space="preserve">юни </w:t>
            </w:r>
            <w:r w:rsidRPr="00986359">
              <w:rPr>
                <w:rFonts w:ascii="Times New Roman" w:hAnsi="Times New Roman" w:cs="Times New Roman"/>
                <w:sz w:val="24"/>
                <w:szCs w:val="24"/>
              </w:rPr>
              <w:t>20</w:t>
            </w:r>
            <w:r w:rsidR="00124FEC" w:rsidRPr="00986359">
              <w:rPr>
                <w:rFonts w:ascii="Times New Roman" w:hAnsi="Times New Roman" w:cs="Times New Roman"/>
                <w:sz w:val="24"/>
                <w:szCs w:val="24"/>
              </w:rPr>
              <w:t>20</w:t>
            </w:r>
            <w:r w:rsidRPr="00986359">
              <w:rPr>
                <w:rFonts w:ascii="Times New Roman" w:hAnsi="Times New Roman" w:cs="Times New Roman"/>
                <w:sz w:val="24"/>
                <w:szCs w:val="24"/>
              </w:rPr>
              <w:t xml:space="preserve"> г. </w:t>
            </w:r>
            <w:r w:rsidR="004372EE" w:rsidRPr="00986359">
              <w:rPr>
                <w:rFonts w:ascii="Times New Roman" w:hAnsi="Times New Roman" w:cs="Times New Roman"/>
                <w:sz w:val="24"/>
                <w:szCs w:val="24"/>
              </w:rPr>
              <w:t xml:space="preserve">до </w:t>
            </w:r>
            <w:r w:rsidR="00F01520" w:rsidRPr="00F75B67">
              <w:rPr>
                <w:rFonts w:ascii="Times New Roman" w:hAnsi="Times New Roman" w:cs="Times New Roman"/>
                <w:sz w:val="24"/>
                <w:szCs w:val="24"/>
              </w:rPr>
              <w:t xml:space="preserve">31декември </w:t>
            </w:r>
            <w:r w:rsidR="004372EE" w:rsidRPr="00F75B67">
              <w:rPr>
                <w:rFonts w:ascii="Times New Roman" w:hAnsi="Times New Roman" w:cs="Times New Roman"/>
                <w:sz w:val="24"/>
                <w:szCs w:val="24"/>
              </w:rPr>
              <w:t>20</w:t>
            </w:r>
            <w:r w:rsidR="00124FEC" w:rsidRPr="00F75B67">
              <w:rPr>
                <w:rFonts w:ascii="Times New Roman" w:hAnsi="Times New Roman" w:cs="Times New Roman"/>
                <w:sz w:val="24"/>
                <w:szCs w:val="24"/>
              </w:rPr>
              <w:t>21</w:t>
            </w:r>
            <w:r w:rsidR="003644AE" w:rsidRPr="00F75B67">
              <w:rPr>
                <w:rFonts w:ascii="Times New Roman" w:hAnsi="Times New Roman" w:cs="Times New Roman"/>
                <w:sz w:val="24"/>
                <w:szCs w:val="24"/>
              </w:rPr>
              <w:t xml:space="preserve"> г.</w:t>
            </w:r>
            <w:r w:rsidR="00124FEC" w:rsidRPr="00986359">
              <w:rPr>
                <w:rFonts w:ascii="Times New Roman" w:hAnsi="Times New Roman" w:cs="Times New Roman"/>
                <w:sz w:val="24"/>
                <w:szCs w:val="24"/>
              </w:rPr>
              <w:t xml:space="preserve">или </w:t>
            </w:r>
            <w:r w:rsidR="000B77CD" w:rsidRPr="00986359">
              <w:rPr>
                <w:rFonts w:ascii="Times New Roman" w:hAnsi="Times New Roman" w:cs="Times New Roman"/>
                <w:sz w:val="24"/>
                <w:szCs w:val="24"/>
              </w:rPr>
              <w:t xml:space="preserve">до изчерпване на наличния </w:t>
            </w:r>
            <w:r w:rsidR="00DE4A21" w:rsidRPr="00986359">
              <w:rPr>
                <w:rFonts w:ascii="Times New Roman" w:hAnsi="Times New Roman" w:cs="Times New Roman"/>
                <w:sz w:val="24"/>
                <w:szCs w:val="24"/>
              </w:rPr>
              <w:t xml:space="preserve">финансов </w:t>
            </w:r>
            <w:r w:rsidR="000B77CD" w:rsidRPr="001B018E">
              <w:rPr>
                <w:rFonts w:ascii="Times New Roman" w:hAnsi="Times New Roman" w:cs="Times New Roman"/>
                <w:sz w:val="24"/>
                <w:szCs w:val="24"/>
              </w:rPr>
              <w:t>ресурс по процедурата.</w:t>
            </w:r>
          </w:p>
          <w:p w:rsidR="005E758F" w:rsidRPr="00F43DD7" w:rsidRDefault="005E758F" w:rsidP="00E138FE">
            <w:pPr>
              <w:rPr>
                <w:b/>
              </w:rPr>
            </w:pPr>
          </w:p>
        </w:tc>
      </w:tr>
    </w:tbl>
    <w:p w:rsidR="00A650CA" w:rsidRPr="00F43DD7" w:rsidRDefault="00A650CA" w:rsidP="00405B24">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632" w:type="dxa"/>
        <w:tblInd w:w="-34" w:type="dxa"/>
        <w:tblLook w:val="04A0" w:firstRow="1" w:lastRow="0" w:firstColumn="1" w:lastColumn="0" w:noHBand="0" w:noVBand="1"/>
        <w:tblPrChange w:id="77" w:author="Ralitsa Vasileva" w:date="2020-05-12T12:18:00Z">
          <w:tblPr>
            <w:tblStyle w:val="TableGrid"/>
            <w:tblW w:w="9923" w:type="dxa"/>
            <w:tblInd w:w="-34" w:type="dxa"/>
            <w:tblLook w:val="04A0" w:firstRow="1" w:lastRow="0" w:firstColumn="1" w:lastColumn="0" w:noHBand="0" w:noVBand="1"/>
          </w:tblPr>
        </w:tblPrChange>
      </w:tblPr>
      <w:tblGrid>
        <w:gridCol w:w="10632"/>
        <w:tblGridChange w:id="78">
          <w:tblGrid>
            <w:gridCol w:w="9923"/>
          </w:tblGrid>
        </w:tblGridChange>
      </w:tblGrid>
      <w:tr w:rsidR="00A650CA" w:rsidRPr="00F43DD7" w:rsidTr="004B062E">
        <w:tc>
          <w:tcPr>
            <w:tcW w:w="10632" w:type="dxa"/>
            <w:tcPrChange w:id="79" w:author="Ralitsa Vasileva" w:date="2020-05-12T12:18:00Z">
              <w:tcPr>
                <w:tcW w:w="9923" w:type="dxa"/>
              </w:tcPr>
            </w:tcPrChange>
          </w:tcPr>
          <w:p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26. </w:t>
            </w:r>
            <w:r w:rsidR="00A650CA" w:rsidRPr="003924ED">
              <w:rPr>
                <w:rFonts w:ascii="Times New Roman" w:hAnsi="Times New Roman" w:cs="Times New Roman"/>
                <w:b/>
                <w:sz w:val="24"/>
                <w:szCs w:val="24"/>
              </w:rPr>
              <w:t>Адрес за подаване на документите за кандидатстване за подбор:</w:t>
            </w:r>
          </w:p>
          <w:p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 xml:space="preserve">Документите се подават в ИСУН 2020на следния интернет адрес: </w:t>
            </w:r>
            <w:r w:rsidR="007E7A0C">
              <w:fldChar w:fldCharType="begin"/>
            </w:r>
            <w:r w:rsidR="007E7A0C">
              <w:instrText xml:space="preserve"> HYPERLINK "https://eumis2020.government.bg" </w:instrText>
            </w:r>
            <w:r w:rsidR="007E7A0C">
              <w:fldChar w:fldCharType="separate"/>
            </w:r>
            <w:r w:rsidR="00D7288A" w:rsidRPr="006A2148">
              <w:rPr>
                <w:rStyle w:val="Hyperlink"/>
                <w:rFonts w:ascii="Times New Roman" w:hAnsi="Times New Roman"/>
                <w:sz w:val="24"/>
                <w:szCs w:val="24"/>
                <w:shd w:val="clear" w:color="auto" w:fill="FEFEFE"/>
              </w:rPr>
              <w:t>https://eumis2020.government.bg</w:t>
            </w:r>
            <w:r w:rsidR="007E7A0C">
              <w:rPr>
                <w:rStyle w:val="Hyperlink"/>
                <w:rFonts w:ascii="Times New Roman" w:hAnsi="Times New Roman"/>
                <w:sz w:val="24"/>
                <w:szCs w:val="24"/>
                <w:shd w:val="clear" w:color="auto" w:fill="FEFEFE"/>
              </w:rPr>
              <w:fldChar w:fldCharType="end"/>
            </w:r>
            <w:r w:rsidRPr="00F43DD7">
              <w:rPr>
                <w:rFonts w:ascii="Times New Roman" w:hAnsi="Times New Roman" w:cs="Times New Roman"/>
                <w:sz w:val="24"/>
                <w:szCs w:val="24"/>
                <w:shd w:val="clear" w:color="auto" w:fill="FEFEFE"/>
              </w:rPr>
              <w:t>.</w:t>
            </w:r>
          </w:p>
        </w:tc>
      </w:tr>
    </w:tbl>
    <w:p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Change w:id="80" w:author="Ralitsa Vasileva" w:date="2020-05-12T12:18:00Z">
          <w:tblPr>
            <w:tblStyle w:val="TableGrid"/>
            <w:tblW w:w="0" w:type="auto"/>
            <w:tblLook w:val="04A0" w:firstRow="1" w:lastRow="0" w:firstColumn="1" w:lastColumn="0" w:noHBand="0" w:noVBand="1"/>
          </w:tblPr>
        </w:tblPrChange>
      </w:tblPr>
      <w:tblGrid>
        <w:gridCol w:w="10598"/>
        <w:tblGridChange w:id="81">
          <w:tblGrid>
            <w:gridCol w:w="9889"/>
          </w:tblGrid>
        </w:tblGridChange>
      </w:tblGrid>
      <w:tr w:rsidR="00E2238C" w:rsidRPr="00F43DD7" w:rsidTr="004B062E">
        <w:tc>
          <w:tcPr>
            <w:tcW w:w="10598" w:type="dxa"/>
            <w:tcBorders>
              <w:bottom w:val="nil"/>
            </w:tcBorders>
            <w:tcPrChange w:id="82" w:author="Ralitsa Vasileva" w:date="2020-05-12T12:18:00Z">
              <w:tcPr>
                <w:tcW w:w="9889" w:type="dxa"/>
                <w:tcBorders>
                  <w:bottom w:val="nil"/>
                </w:tcBorders>
              </w:tcPr>
            </w:tcPrChange>
          </w:tcPr>
          <w:p w:rsidR="00E2238C" w:rsidRPr="00D7288A" w:rsidRDefault="00FC6C6E" w:rsidP="00730A24">
            <w:pPr>
              <w:widowControl w:val="0"/>
              <w:autoSpaceDE w:val="0"/>
              <w:autoSpaceDN w:val="0"/>
              <w:adjustRightInd w:val="0"/>
              <w:spacing w:after="200" w:line="276" w:lineRule="auto"/>
              <w:ind w:firstLine="567"/>
              <w:jc w:val="both"/>
              <w:rPr>
                <w:rFonts w:ascii="Times New Roman" w:eastAsiaTheme="majorEastAsia" w:hAnsi="Times New Roman" w:cs="Times New Roman"/>
                <w:b/>
                <w:bCs/>
                <w:sz w:val="24"/>
                <w:szCs w:val="24"/>
              </w:rPr>
            </w:pPr>
            <w:bookmarkStart w:id="83" w:name="_Toc499563703"/>
            <w:r w:rsidRPr="00D7288A">
              <w:rPr>
                <w:rFonts w:ascii="Times New Roman" w:eastAsiaTheme="majorEastAsia" w:hAnsi="Times New Roman" w:cs="Times New Roman"/>
                <w:b/>
                <w:bCs/>
                <w:sz w:val="24"/>
                <w:szCs w:val="24"/>
              </w:rPr>
              <w:t>27. Допълнителна информация:</w:t>
            </w:r>
            <w:bookmarkEnd w:id="83"/>
          </w:p>
          <w:p w:rsidR="00BF0D35" w:rsidRDefault="00A50AE9" w:rsidP="008957DB">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E138FE">
              <w:rPr>
                <w:rFonts w:ascii="Times New Roman" w:eastAsiaTheme="majorEastAsia" w:hAnsi="Times New Roman" w:cs="Times New Roman"/>
                <w:b/>
                <w:bCs/>
                <w:sz w:val="24"/>
                <w:szCs w:val="24"/>
              </w:rPr>
              <w:t>27.1</w:t>
            </w:r>
            <w:r w:rsidR="005A2A3C">
              <w:rPr>
                <w:rFonts w:ascii="Times New Roman" w:eastAsiaTheme="majorEastAsia" w:hAnsi="Times New Roman" w:cs="Times New Roman"/>
                <w:b/>
                <w:bCs/>
                <w:sz w:val="24"/>
                <w:szCs w:val="24"/>
              </w:rPr>
              <w:t xml:space="preserve">. </w:t>
            </w:r>
            <w:r w:rsidR="00D7288A">
              <w:rPr>
                <w:rFonts w:ascii="Times New Roman" w:eastAsiaTheme="majorEastAsia" w:hAnsi="Times New Roman" w:cs="Times New Roman"/>
                <w:bCs/>
                <w:sz w:val="24"/>
                <w:szCs w:val="24"/>
              </w:rPr>
              <w:t xml:space="preserve">В </w:t>
            </w:r>
            <w:r w:rsidR="00BF0D35">
              <w:rPr>
                <w:rFonts w:ascii="Times New Roman" w:eastAsiaTheme="majorEastAsia" w:hAnsi="Times New Roman" w:cs="Times New Roman"/>
                <w:bCs/>
                <w:sz w:val="24"/>
                <w:szCs w:val="24"/>
              </w:rPr>
              <w:t>т. 11 „Допълнителна информация, необходима за оценката на проектното предложение“ от формуляра за кандидатстване, кандидатът предоставя подробна и изчерпателна информация за:</w:t>
            </w:r>
          </w:p>
          <w:p w:rsid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1</w:t>
            </w:r>
            <w:r w:rsidR="00D363CE">
              <w:rPr>
                <w:rFonts w:ascii="Times New Roman" w:eastAsiaTheme="majorEastAsia" w:hAnsi="Times New Roman" w:cs="Times New Roman"/>
                <w:bCs/>
                <w:sz w:val="24"/>
                <w:szCs w:val="24"/>
              </w:rPr>
              <w:t>.</w:t>
            </w:r>
            <w:r w:rsidRPr="00BF0D35">
              <w:rPr>
                <w:rFonts w:ascii="Times New Roman" w:eastAsiaTheme="majorEastAsia" w:hAnsi="Times New Roman" w:cs="Times New Roman"/>
                <w:bCs/>
                <w:sz w:val="24"/>
                <w:szCs w:val="24"/>
              </w:rPr>
              <w:t xml:space="preserve"> Подготвителните дейности са за бъдещо</w:t>
            </w:r>
            <w:r w:rsidR="005B2FD2">
              <w:rPr>
                <w:rFonts w:ascii="Times New Roman" w:eastAsiaTheme="majorEastAsia" w:hAnsi="Times New Roman" w:cs="Times New Roman"/>
                <w:bCs/>
                <w:sz w:val="24"/>
                <w:szCs w:val="24"/>
                <w:lang w:val="en-US"/>
              </w:rPr>
              <w:t xml:space="preserve"> </w:t>
            </w:r>
            <w:proofErr w:type="spellStart"/>
            <w:r w:rsidR="00025B83" w:rsidRPr="00025B83">
              <w:rPr>
                <w:rFonts w:ascii="Times New Roman" w:eastAsiaTheme="majorEastAsia" w:hAnsi="Times New Roman" w:cs="Times New Roman"/>
                <w:bCs/>
                <w:sz w:val="24"/>
                <w:szCs w:val="24"/>
              </w:rPr>
              <w:t>вътрешнотериториално</w:t>
            </w:r>
            <w:proofErr w:type="spellEnd"/>
            <w:r w:rsidR="00025B83" w:rsidRPr="00025B83">
              <w:rPr>
                <w:rFonts w:ascii="Times New Roman" w:eastAsiaTheme="majorEastAsia" w:hAnsi="Times New Roman" w:cs="Times New Roman"/>
                <w:bCs/>
                <w:sz w:val="24"/>
                <w:szCs w:val="24"/>
              </w:rPr>
              <w:t xml:space="preserve"> или за транснационално сътрудничество </w:t>
            </w:r>
            <w:r>
              <w:rPr>
                <w:rFonts w:ascii="Times New Roman" w:eastAsiaTheme="majorEastAsia" w:hAnsi="Times New Roman" w:cs="Times New Roman"/>
                <w:bCs/>
                <w:sz w:val="24"/>
                <w:szCs w:val="24"/>
              </w:rPr>
              <w:t>(п</w:t>
            </w:r>
            <w:r w:rsidRPr="00BF0D35">
              <w:rPr>
                <w:rFonts w:ascii="Times New Roman" w:eastAsiaTheme="majorEastAsia" w:hAnsi="Times New Roman" w:cs="Times New Roman"/>
                <w:bCs/>
                <w:sz w:val="24"/>
                <w:szCs w:val="24"/>
              </w:rPr>
              <w:t xml:space="preserve">осочва се </w:t>
            </w:r>
            <w:r>
              <w:rPr>
                <w:rFonts w:ascii="Times New Roman" w:eastAsiaTheme="majorEastAsia" w:hAnsi="Times New Roman" w:cs="Times New Roman"/>
                <w:bCs/>
                <w:sz w:val="24"/>
                <w:szCs w:val="24"/>
              </w:rPr>
              <w:t xml:space="preserve">дали проектното предложение е </w:t>
            </w:r>
            <w:r w:rsidR="00162749">
              <w:rPr>
                <w:rFonts w:ascii="Times New Roman" w:eastAsiaTheme="majorEastAsia" w:hAnsi="Times New Roman" w:cs="Times New Roman"/>
                <w:bCs/>
                <w:sz w:val="24"/>
                <w:szCs w:val="24"/>
              </w:rPr>
              <w:t xml:space="preserve">подготвителни дейности </w:t>
            </w:r>
            <w:r w:rsidRPr="00BF0D35">
              <w:rPr>
                <w:rFonts w:ascii="Times New Roman" w:eastAsiaTheme="majorEastAsia" w:hAnsi="Times New Roman" w:cs="Times New Roman"/>
                <w:bCs/>
                <w:sz w:val="24"/>
                <w:szCs w:val="24"/>
              </w:rPr>
              <w:t xml:space="preserve">за </w:t>
            </w:r>
            <w:proofErr w:type="spellStart"/>
            <w:r w:rsidRPr="00BF0D35">
              <w:rPr>
                <w:rFonts w:ascii="Times New Roman" w:eastAsiaTheme="majorEastAsia" w:hAnsi="Times New Roman" w:cs="Times New Roman"/>
                <w:bCs/>
                <w:sz w:val="24"/>
                <w:szCs w:val="24"/>
              </w:rPr>
              <w:t>вътрешнотериториално</w:t>
            </w:r>
            <w:proofErr w:type="spellEnd"/>
            <w:r w:rsidRPr="00BF0D35">
              <w:rPr>
                <w:rFonts w:ascii="Times New Roman" w:eastAsiaTheme="majorEastAsia" w:hAnsi="Times New Roman" w:cs="Times New Roman"/>
                <w:bCs/>
                <w:sz w:val="24"/>
                <w:szCs w:val="24"/>
              </w:rPr>
              <w:t xml:space="preserve"> сътрудничество или </w:t>
            </w:r>
            <w:r w:rsidR="00025B83">
              <w:rPr>
                <w:rFonts w:ascii="Times New Roman" w:eastAsiaTheme="majorEastAsia" w:hAnsi="Times New Roman" w:cs="Times New Roman"/>
                <w:bCs/>
                <w:sz w:val="24"/>
                <w:szCs w:val="24"/>
              </w:rPr>
              <w:t xml:space="preserve">за </w:t>
            </w:r>
            <w:r w:rsidRPr="00BF0D35">
              <w:rPr>
                <w:rFonts w:ascii="Times New Roman" w:eastAsiaTheme="majorEastAsia" w:hAnsi="Times New Roman" w:cs="Times New Roman"/>
                <w:bCs/>
                <w:sz w:val="24"/>
                <w:szCs w:val="24"/>
              </w:rPr>
              <w:t>транснационално сътрудничество</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2</w:t>
            </w:r>
            <w:r w:rsidRPr="00BF0D35">
              <w:rPr>
                <w:rFonts w:ascii="Times New Roman" w:eastAsiaTheme="majorEastAsia" w:hAnsi="Times New Roman" w:cs="Times New Roman"/>
                <w:bCs/>
                <w:sz w:val="24"/>
                <w:szCs w:val="24"/>
              </w:rPr>
              <w:t xml:space="preserve">. Обосновка за необходимостта от </w:t>
            </w:r>
            <w:r w:rsidR="008C5FCD">
              <w:rPr>
                <w:rFonts w:ascii="Times New Roman" w:eastAsiaTheme="majorEastAsia" w:hAnsi="Times New Roman" w:cs="Times New Roman"/>
                <w:bCs/>
                <w:sz w:val="24"/>
                <w:szCs w:val="24"/>
              </w:rPr>
              <w:t>изпълнение</w:t>
            </w:r>
            <w:r w:rsidRPr="00BF0D35">
              <w:rPr>
                <w:rFonts w:ascii="Times New Roman" w:eastAsiaTheme="majorEastAsia" w:hAnsi="Times New Roman" w:cs="Times New Roman"/>
                <w:bCs/>
                <w:sz w:val="24"/>
                <w:szCs w:val="24"/>
              </w:rPr>
              <w:t xml:space="preserve"> на проекта</w:t>
            </w:r>
            <w:r>
              <w:rPr>
                <w:rFonts w:ascii="Times New Roman" w:eastAsiaTheme="majorEastAsia" w:hAnsi="Times New Roman" w:cs="Times New Roman"/>
                <w:bCs/>
                <w:sz w:val="24"/>
                <w:szCs w:val="24"/>
              </w:rPr>
              <w:t xml:space="preserve"> (посочва се </w:t>
            </w:r>
            <w:r w:rsidR="00EE454B" w:rsidRPr="00EE454B">
              <w:rPr>
                <w:rFonts w:ascii="Times New Roman" w:eastAsiaTheme="majorEastAsia" w:hAnsi="Times New Roman" w:cs="Times New Roman"/>
                <w:bCs/>
                <w:sz w:val="24"/>
                <w:szCs w:val="24"/>
              </w:rPr>
              <w:t>какво се търси да се постигне с реализацията на проекта</w:t>
            </w:r>
            <w:r w:rsidR="00D363CE">
              <w:rPr>
                <w:rFonts w:ascii="Times New Roman" w:eastAsiaTheme="majorEastAsia" w:hAnsi="Times New Roman" w:cs="Times New Roman"/>
                <w:bCs/>
                <w:sz w:val="24"/>
                <w:szCs w:val="24"/>
              </w:rPr>
              <w:t xml:space="preserve"> и с какв</w:t>
            </w:r>
            <w:r>
              <w:rPr>
                <w:rFonts w:ascii="Times New Roman" w:eastAsiaTheme="majorEastAsia" w:hAnsi="Times New Roman" w:cs="Times New Roman"/>
                <w:bCs/>
                <w:sz w:val="24"/>
                <w:szCs w:val="24"/>
              </w:rPr>
              <w:t>о изпълнението на проекта ще допринесе за развитие на територията на МИГ);</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3. Кратко описание на съществуващата в момента ситуация, в която ще се изпълнява проекта</w:t>
            </w:r>
            <w:r w:rsidR="00EE454B" w:rsidRPr="00951595">
              <w:rPr>
                <w:rFonts w:ascii="Times New Roman" w:eastAsiaTheme="majorEastAsia" w:hAnsi="Times New Roman" w:cs="Times New Roman"/>
                <w:bCs/>
                <w:sz w:val="24"/>
                <w:szCs w:val="24"/>
              </w:rPr>
              <w:t xml:space="preserve"> (посочва се какво не достига или не е осъществено към момента и затова е необходимо да се реализира проекта)</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4. Планирана цел на бъдещия проект за сътрудничество</w:t>
            </w:r>
            <w:r>
              <w:rPr>
                <w:rFonts w:ascii="Times New Roman" w:eastAsiaTheme="majorEastAsia" w:hAnsi="Times New Roman" w:cs="Times New Roman"/>
                <w:bCs/>
                <w:sz w:val="24"/>
                <w:szCs w:val="24"/>
              </w:rPr>
              <w:t xml:space="preserve"> (описва се каква е целта/целите </w:t>
            </w:r>
            <w:r w:rsidR="00F23E55" w:rsidRPr="00F23E55">
              <w:rPr>
                <w:rFonts w:ascii="Times New Roman" w:eastAsiaTheme="majorEastAsia" w:hAnsi="Times New Roman" w:cs="Times New Roman"/>
                <w:bCs/>
                <w:sz w:val="24"/>
                <w:szCs w:val="24"/>
              </w:rPr>
              <w:t>на проекта за сътрудничество, който ще се реализира в последствие</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 xml:space="preserve">5. Описание на съответствието на целта на проекта с целите на стратегията за </w:t>
            </w:r>
            <w:r>
              <w:rPr>
                <w:rFonts w:ascii="Times New Roman" w:eastAsiaTheme="majorEastAsia" w:hAnsi="Times New Roman" w:cs="Times New Roman"/>
                <w:bCs/>
                <w:sz w:val="24"/>
                <w:szCs w:val="24"/>
              </w:rPr>
              <w:t>В</w:t>
            </w:r>
            <w:r w:rsidRPr="00BF0D35">
              <w:rPr>
                <w:rFonts w:ascii="Times New Roman" w:eastAsiaTheme="majorEastAsia" w:hAnsi="Times New Roman" w:cs="Times New Roman"/>
                <w:bCs/>
                <w:sz w:val="24"/>
                <w:szCs w:val="24"/>
              </w:rPr>
              <w:t xml:space="preserve">одено от общностите местно развитие и </w:t>
            </w:r>
            <w:r w:rsidR="00A50AE9">
              <w:rPr>
                <w:rFonts w:ascii="Times New Roman" w:eastAsiaTheme="majorEastAsia" w:hAnsi="Times New Roman" w:cs="Times New Roman"/>
                <w:bCs/>
                <w:sz w:val="24"/>
                <w:szCs w:val="24"/>
              </w:rPr>
              <w:t xml:space="preserve">на </w:t>
            </w:r>
            <w:r w:rsidRPr="00BF0D35">
              <w:rPr>
                <w:rFonts w:ascii="Times New Roman" w:eastAsiaTheme="majorEastAsia" w:hAnsi="Times New Roman" w:cs="Times New Roman"/>
                <w:bCs/>
                <w:sz w:val="24"/>
                <w:szCs w:val="24"/>
              </w:rPr>
              <w:t>ПРСР</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6. Описание на очакваните резултати от проекта, включващи формулиране на дейности, които ще се изпълняват по б</w:t>
            </w:r>
            <w:r>
              <w:rPr>
                <w:rFonts w:ascii="Times New Roman" w:eastAsiaTheme="majorEastAsia" w:hAnsi="Times New Roman" w:cs="Times New Roman"/>
                <w:bCs/>
                <w:sz w:val="24"/>
                <w:szCs w:val="24"/>
              </w:rPr>
              <w:t>ъдещия проект за сътрудничество</w:t>
            </w:r>
            <w:r w:rsidR="00413FEC" w:rsidRPr="00951595">
              <w:rPr>
                <w:rFonts w:ascii="Times New Roman" w:eastAsiaTheme="majorEastAsia" w:hAnsi="Times New Roman" w:cs="Times New Roman"/>
                <w:bCs/>
                <w:sz w:val="24"/>
                <w:szCs w:val="24"/>
              </w:rPr>
              <w:t xml:space="preserve"> (описват се най-общо дейностите на бъдещия проект за постигане на целите посочени в т. 4)</w:t>
            </w:r>
            <w:r>
              <w:rPr>
                <w:rFonts w:ascii="Times New Roman" w:eastAsiaTheme="majorEastAsia" w:hAnsi="Times New Roman" w:cs="Times New Roman"/>
                <w:bCs/>
                <w:sz w:val="24"/>
                <w:szCs w:val="24"/>
              </w:rPr>
              <w:t>;</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7. Детайли за потенциален партньор</w:t>
            </w:r>
            <w:r w:rsidR="00D26756">
              <w:rPr>
                <w:rFonts w:ascii="Times New Roman" w:eastAsiaTheme="majorEastAsia" w:hAnsi="Times New Roman" w:cs="Times New Roman"/>
                <w:bCs/>
                <w:sz w:val="24"/>
                <w:szCs w:val="24"/>
              </w:rPr>
              <w:t>/и</w:t>
            </w:r>
            <w:r w:rsidRPr="00BF0D35">
              <w:rPr>
                <w:rFonts w:ascii="Times New Roman" w:eastAsiaTheme="majorEastAsia" w:hAnsi="Times New Roman" w:cs="Times New Roman"/>
                <w:bCs/>
                <w:sz w:val="24"/>
                <w:szCs w:val="24"/>
              </w:rPr>
              <w:t>, включително опит в изпълнение на проекти за сътрудничество и стратегия за ВОМР</w:t>
            </w:r>
            <w:r>
              <w:rPr>
                <w:rFonts w:ascii="Times New Roman" w:eastAsiaTheme="majorEastAsia" w:hAnsi="Times New Roman" w:cs="Times New Roman"/>
                <w:bCs/>
                <w:sz w:val="24"/>
                <w:szCs w:val="24"/>
              </w:rPr>
              <w:t xml:space="preserve"> (посочва се информация </w:t>
            </w:r>
            <w:r w:rsidR="00413FEC" w:rsidRPr="00413FEC">
              <w:rPr>
                <w:rFonts w:ascii="Times New Roman" w:eastAsiaTheme="majorEastAsia" w:hAnsi="Times New Roman" w:cs="Times New Roman"/>
                <w:bCs/>
                <w:sz w:val="24"/>
                <w:szCs w:val="24"/>
              </w:rPr>
              <w:t xml:space="preserve">с наименование на реализирани/в процес на реализация проекти за сътрудничество, </w:t>
            </w:r>
            <w:r w:rsidR="00202221">
              <w:rPr>
                <w:rFonts w:ascii="Times New Roman" w:eastAsiaTheme="majorEastAsia" w:hAnsi="Times New Roman" w:cs="Times New Roman"/>
                <w:bCs/>
                <w:sz w:val="24"/>
                <w:szCs w:val="24"/>
              </w:rPr>
              <w:t xml:space="preserve">както и </w:t>
            </w:r>
            <w:r w:rsidR="00413FEC" w:rsidRPr="00413FEC">
              <w:rPr>
                <w:rFonts w:ascii="Times New Roman" w:eastAsiaTheme="majorEastAsia" w:hAnsi="Times New Roman" w:cs="Times New Roman"/>
                <w:bCs/>
                <w:sz w:val="24"/>
                <w:szCs w:val="24"/>
              </w:rPr>
              <w:t>проекти</w:t>
            </w:r>
            <w:r w:rsidR="00202221">
              <w:rPr>
                <w:rFonts w:ascii="Times New Roman" w:eastAsiaTheme="majorEastAsia" w:hAnsi="Times New Roman" w:cs="Times New Roman"/>
                <w:bCs/>
                <w:sz w:val="24"/>
                <w:szCs w:val="24"/>
              </w:rPr>
              <w:t>,</w:t>
            </w:r>
            <w:r w:rsidR="00413FEC" w:rsidRPr="00413FEC">
              <w:rPr>
                <w:rFonts w:ascii="Times New Roman" w:eastAsiaTheme="majorEastAsia" w:hAnsi="Times New Roman" w:cs="Times New Roman"/>
                <w:bCs/>
                <w:sz w:val="24"/>
                <w:szCs w:val="24"/>
              </w:rPr>
              <w:t xml:space="preserve"> финансирани от ЕС и стратегия за ВОМР</w:t>
            </w:r>
            <w:r>
              <w:rPr>
                <w:rFonts w:ascii="Times New Roman" w:eastAsiaTheme="majorEastAsia" w:hAnsi="Times New Roman" w:cs="Times New Roman"/>
                <w:bCs/>
                <w:sz w:val="24"/>
                <w:szCs w:val="24"/>
              </w:rPr>
              <w:t xml:space="preserve">); </w:t>
            </w:r>
          </w:p>
          <w:p w:rsidR="00BF0D35" w:rsidRPr="00BF0D35" w:rsidRDefault="00BF0D35" w:rsidP="007F5B25">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rsidR="00BF0D35" w:rsidRDefault="00BF0D35" w:rsidP="008957DB">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BF0D35">
              <w:rPr>
                <w:rFonts w:ascii="Times New Roman" w:eastAsiaTheme="majorEastAsia" w:hAnsi="Times New Roman" w:cs="Times New Roman"/>
                <w:bCs/>
                <w:sz w:val="24"/>
                <w:szCs w:val="24"/>
              </w:rPr>
              <w:t>8. Държави, от които ще се търси партньорство, и описание на в</w:t>
            </w:r>
            <w:r>
              <w:rPr>
                <w:rFonts w:ascii="Times New Roman" w:eastAsiaTheme="majorEastAsia" w:hAnsi="Times New Roman" w:cs="Times New Roman"/>
                <w:bCs/>
                <w:sz w:val="24"/>
                <w:szCs w:val="24"/>
              </w:rPr>
              <w:t>ида партньор/и, които се търсят (представя се информация</w:t>
            </w:r>
            <w:r w:rsidR="005B2FD2">
              <w:rPr>
                <w:rFonts w:ascii="Times New Roman" w:eastAsiaTheme="majorEastAsia" w:hAnsi="Times New Roman" w:cs="Times New Roman"/>
                <w:bCs/>
                <w:sz w:val="24"/>
                <w:szCs w:val="24"/>
                <w:lang w:val="en-US"/>
              </w:rPr>
              <w:t xml:space="preserve"> </w:t>
            </w:r>
            <w:r>
              <w:rPr>
                <w:rFonts w:ascii="Times New Roman" w:eastAsiaTheme="majorEastAsia" w:hAnsi="Times New Roman" w:cs="Times New Roman"/>
                <w:bCs/>
                <w:sz w:val="24"/>
                <w:szCs w:val="24"/>
              </w:rPr>
              <w:t xml:space="preserve">защо МИГ </w:t>
            </w:r>
            <w:r w:rsidR="000955D9">
              <w:rPr>
                <w:rFonts w:ascii="Times New Roman" w:eastAsiaTheme="majorEastAsia" w:hAnsi="Times New Roman" w:cs="Times New Roman"/>
                <w:bCs/>
                <w:sz w:val="24"/>
                <w:szCs w:val="24"/>
              </w:rPr>
              <w:t xml:space="preserve">е </w:t>
            </w:r>
            <w:r>
              <w:rPr>
                <w:rFonts w:ascii="Times New Roman" w:eastAsiaTheme="majorEastAsia" w:hAnsi="Times New Roman" w:cs="Times New Roman"/>
                <w:bCs/>
                <w:sz w:val="24"/>
                <w:szCs w:val="24"/>
              </w:rPr>
              <w:t>избра</w:t>
            </w:r>
            <w:r w:rsidR="000955D9">
              <w:rPr>
                <w:rFonts w:ascii="Times New Roman" w:eastAsiaTheme="majorEastAsia" w:hAnsi="Times New Roman" w:cs="Times New Roman"/>
                <w:bCs/>
                <w:sz w:val="24"/>
                <w:szCs w:val="24"/>
              </w:rPr>
              <w:t>ла да</w:t>
            </w:r>
            <w:r>
              <w:rPr>
                <w:rFonts w:ascii="Times New Roman" w:eastAsiaTheme="majorEastAsia" w:hAnsi="Times New Roman" w:cs="Times New Roman"/>
                <w:bCs/>
                <w:sz w:val="24"/>
                <w:szCs w:val="24"/>
              </w:rPr>
              <w:t xml:space="preserve"> разработи проект за сътрудничество с </w:t>
            </w:r>
            <w:r w:rsidR="000955D9">
              <w:rPr>
                <w:rFonts w:ascii="Times New Roman" w:eastAsiaTheme="majorEastAsia" w:hAnsi="Times New Roman" w:cs="Times New Roman"/>
                <w:bCs/>
                <w:sz w:val="24"/>
                <w:szCs w:val="24"/>
              </w:rPr>
              <w:t xml:space="preserve">посочените потенциални партньори и с какво техният опит ще допринесе за развитие на територията на </w:t>
            </w:r>
            <w:r w:rsidR="00A50AE9" w:rsidRPr="00A50AE9">
              <w:rPr>
                <w:rFonts w:ascii="Times New Roman" w:eastAsiaTheme="majorEastAsia" w:hAnsi="Times New Roman" w:cs="Times New Roman"/>
                <w:bCs/>
                <w:sz w:val="24"/>
                <w:szCs w:val="24"/>
              </w:rPr>
              <w:t xml:space="preserve">кандидата - </w:t>
            </w:r>
            <w:r w:rsidR="000955D9">
              <w:rPr>
                <w:rFonts w:ascii="Times New Roman" w:eastAsiaTheme="majorEastAsia" w:hAnsi="Times New Roman" w:cs="Times New Roman"/>
                <w:bCs/>
                <w:sz w:val="24"/>
                <w:szCs w:val="24"/>
              </w:rPr>
              <w:t>МИГ)</w:t>
            </w:r>
            <w:r>
              <w:rPr>
                <w:rFonts w:ascii="Times New Roman" w:eastAsiaTheme="majorEastAsia" w:hAnsi="Times New Roman" w:cs="Times New Roman"/>
                <w:bCs/>
                <w:sz w:val="24"/>
                <w:szCs w:val="24"/>
              </w:rPr>
              <w:t>.</w:t>
            </w:r>
          </w:p>
          <w:p w:rsidR="00C330CC" w:rsidRPr="00400E41" w:rsidRDefault="00C330CC" w:rsidP="00E138FE">
            <w:pPr>
              <w:widowControl w:val="0"/>
              <w:autoSpaceDE w:val="0"/>
              <w:autoSpaceDN w:val="0"/>
              <w:adjustRightInd w:val="0"/>
              <w:ind w:firstLine="567"/>
              <w:jc w:val="both"/>
              <w:rPr>
                <w:rFonts w:ascii="Times New Roman" w:hAnsi="Times New Roman" w:cs="Times New Roman"/>
                <w:sz w:val="24"/>
                <w:szCs w:val="24"/>
              </w:rPr>
            </w:pPr>
          </w:p>
        </w:tc>
      </w:tr>
      <w:tr w:rsidR="00E2238C" w:rsidRPr="00F4472E" w:rsidTr="004B062E">
        <w:tc>
          <w:tcPr>
            <w:tcW w:w="10598" w:type="dxa"/>
            <w:tcBorders>
              <w:top w:val="nil"/>
              <w:bottom w:val="nil"/>
            </w:tcBorders>
            <w:tcPrChange w:id="84" w:author="Ralitsa Vasileva" w:date="2020-05-12T12:18:00Z">
              <w:tcPr>
                <w:tcW w:w="9889" w:type="dxa"/>
                <w:tcBorders>
                  <w:top w:val="nil"/>
                  <w:bottom w:val="nil"/>
                </w:tcBorders>
              </w:tcPr>
            </w:tcPrChange>
          </w:tcPr>
          <w:p w:rsidR="00792ED2" w:rsidRPr="00F4472E" w:rsidRDefault="00792ED2" w:rsidP="00730A24">
            <w:pPr>
              <w:spacing w:after="200" w:line="276" w:lineRule="auto"/>
              <w:jc w:val="both"/>
              <w:rPr>
                <w:rFonts w:ascii="Times New Roman" w:hAnsi="Times New Roman" w:cs="Times New Roman"/>
                <w:b/>
                <w:sz w:val="24"/>
                <w:szCs w:val="24"/>
              </w:rPr>
            </w:pPr>
            <w:r w:rsidRPr="00F4472E">
              <w:rPr>
                <w:rFonts w:ascii="Times New Roman" w:hAnsi="Times New Roman" w:cs="Times New Roman"/>
                <w:b/>
                <w:sz w:val="24"/>
                <w:szCs w:val="24"/>
              </w:rPr>
              <w:t>27.</w:t>
            </w:r>
            <w:r w:rsidR="00A50AE9" w:rsidRPr="00F4472E">
              <w:rPr>
                <w:rFonts w:ascii="Times New Roman" w:hAnsi="Times New Roman" w:cs="Times New Roman"/>
                <w:b/>
                <w:sz w:val="24"/>
                <w:szCs w:val="24"/>
              </w:rPr>
              <w:t>2</w:t>
            </w:r>
            <w:r w:rsidR="005A2A3C">
              <w:rPr>
                <w:rFonts w:ascii="Times New Roman" w:hAnsi="Times New Roman" w:cs="Times New Roman"/>
                <w:b/>
                <w:sz w:val="24"/>
                <w:szCs w:val="24"/>
              </w:rPr>
              <w:t xml:space="preserve">. </w:t>
            </w:r>
            <w:r w:rsidRPr="00F4472E">
              <w:rPr>
                <w:rFonts w:ascii="Times New Roman" w:hAnsi="Times New Roman" w:cs="Times New Roman"/>
                <w:b/>
                <w:sz w:val="24"/>
                <w:szCs w:val="24"/>
              </w:rPr>
              <w:t>Сключване на административен договор за предоставяне на безвъзмездна финансова помощ</w:t>
            </w:r>
          </w:p>
          <w:p w:rsidR="00F52BE7" w:rsidRPr="00F4472E" w:rsidRDefault="00792ED2" w:rsidP="00E138FE">
            <w:pPr>
              <w:spacing w:line="276" w:lineRule="auto"/>
              <w:jc w:val="both"/>
              <w:rPr>
                <w:rFonts w:ascii="Times New Roman" w:hAnsi="Times New Roman" w:cs="Times New Roman"/>
                <w:sz w:val="24"/>
                <w:szCs w:val="24"/>
              </w:rPr>
            </w:pPr>
            <w:r w:rsidRPr="00F4472E">
              <w:rPr>
                <w:rFonts w:ascii="Times New Roman" w:hAnsi="Times New Roman" w:cs="Times New Roman"/>
                <w:sz w:val="24"/>
                <w:szCs w:val="24"/>
              </w:rPr>
              <w:t xml:space="preserve">След одобрението на оценителния доклад одобрените за предоставяне на финансова помощ кандидати се поканват в 30 дневен срок да </w:t>
            </w:r>
            <w:r w:rsidR="00E001D3" w:rsidRPr="00F4472E">
              <w:rPr>
                <w:rFonts w:ascii="Times New Roman" w:hAnsi="Times New Roman" w:cs="Times New Roman"/>
                <w:sz w:val="24"/>
                <w:szCs w:val="24"/>
              </w:rPr>
              <w:t xml:space="preserve">представят доказателства, че отговарят на изискванията </w:t>
            </w:r>
            <w:r w:rsidR="00E001D3" w:rsidRPr="00F4472E">
              <w:rPr>
                <w:rFonts w:ascii="Times New Roman" w:hAnsi="Times New Roman" w:cs="Times New Roman"/>
                <w:sz w:val="24"/>
                <w:szCs w:val="24"/>
              </w:rPr>
              <w:lastRenderedPageBreak/>
              <w:t>за бенефициент</w:t>
            </w:r>
            <w:r w:rsidR="00F52BE7" w:rsidRPr="00F4472E">
              <w:rPr>
                <w:rFonts w:ascii="Times New Roman" w:hAnsi="Times New Roman" w:cs="Times New Roman"/>
                <w:sz w:val="24"/>
                <w:szCs w:val="24"/>
              </w:rPr>
              <w:t>.</w:t>
            </w:r>
          </w:p>
          <w:p w:rsidR="00E001D3" w:rsidRPr="00F4472E" w:rsidRDefault="00E001D3" w:rsidP="009B380A">
            <w:pPr>
              <w:jc w:val="both"/>
              <w:rPr>
                <w:rFonts w:ascii="Times New Roman" w:hAnsi="Times New Roman" w:cs="Times New Roman"/>
                <w:sz w:val="24"/>
                <w:szCs w:val="24"/>
              </w:rPr>
            </w:pPr>
          </w:p>
          <w:p w:rsidR="00E001D3" w:rsidRPr="00F4472E" w:rsidRDefault="00E001D3" w:rsidP="009B380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4"/>
                <w:szCs w:val="24"/>
              </w:rPr>
            </w:pPr>
            <w:r w:rsidRPr="00F4472E">
              <w:rPr>
                <w:rFonts w:ascii="Times New Roman" w:hAnsi="Times New Roman" w:cs="Times New Roman"/>
                <w:sz w:val="24"/>
                <w:szCs w:val="24"/>
              </w:rPr>
              <w:t xml:space="preserve">ВАЖНО: </w:t>
            </w:r>
          </w:p>
          <w:p w:rsidR="00F55AAE" w:rsidRPr="00951595" w:rsidRDefault="00FC2368" w:rsidP="00F75B6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съответствие с изискванията на чл. 8 </w:t>
            </w:r>
            <w:r w:rsidR="00DD3830">
              <w:rPr>
                <w:rFonts w:ascii="Times New Roman" w:hAnsi="Times New Roman" w:cs="Times New Roman"/>
                <w:sz w:val="24"/>
                <w:szCs w:val="24"/>
              </w:rPr>
              <w:t>от</w:t>
            </w:r>
            <w:r>
              <w:rPr>
                <w:rFonts w:ascii="Times New Roman" w:hAnsi="Times New Roman" w:cs="Times New Roman"/>
                <w:sz w:val="24"/>
                <w:szCs w:val="24"/>
              </w:rPr>
              <w:t xml:space="preserve"> ПМС № 162 </w:t>
            </w:r>
            <w:r w:rsidRPr="00FC2368">
              <w:rPr>
                <w:rFonts w:ascii="Times New Roman" w:hAnsi="Times New Roman" w:cs="Times New Roman"/>
                <w:sz w:val="24"/>
                <w:szCs w:val="24"/>
              </w:rPr>
              <w:t xml:space="preserve"> г.</w:t>
            </w:r>
            <w:r w:rsidR="005B2FD2">
              <w:rPr>
                <w:rFonts w:ascii="Times New Roman" w:hAnsi="Times New Roman" w:cs="Times New Roman"/>
                <w:sz w:val="24"/>
                <w:szCs w:val="24"/>
                <w:lang w:val="en-US"/>
              </w:rPr>
              <w:t xml:space="preserve"> </w:t>
            </w:r>
            <w:r>
              <w:rPr>
                <w:rFonts w:ascii="Times New Roman" w:hAnsi="Times New Roman" w:cs="Times New Roman"/>
                <w:sz w:val="24"/>
                <w:szCs w:val="24"/>
              </w:rPr>
              <w:t>с</w:t>
            </w:r>
            <w:r w:rsidR="00B92FBE" w:rsidRPr="00951595">
              <w:rPr>
                <w:rFonts w:ascii="Times New Roman" w:hAnsi="Times New Roman" w:cs="Times New Roman"/>
                <w:sz w:val="24"/>
                <w:szCs w:val="24"/>
              </w:rPr>
              <w:t>лед одобрението на проектните предложения се извършва</w:t>
            </w:r>
            <w:r w:rsidR="00F55AAE" w:rsidRPr="00951595">
              <w:rPr>
                <w:rFonts w:ascii="Times New Roman" w:hAnsi="Times New Roman" w:cs="Times New Roman"/>
                <w:sz w:val="24"/>
                <w:szCs w:val="24"/>
              </w:rPr>
              <w:t>т</w:t>
            </w:r>
            <w:r w:rsidR="005B2FD2">
              <w:rPr>
                <w:rFonts w:ascii="Times New Roman" w:hAnsi="Times New Roman" w:cs="Times New Roman"/>
                <w:sz w:val="24"/>
                <w:szCs w:val="24"/>
                <w:lang w:val="en-US"/>
              </w:rPr>
              <w:t xml:space="preserve"> </w:t>
            </w:r>
            <w:r w:rsidR="00B92FBE" w:rsidRPr="00951595">
              <w:rPr>
                <w:rFonts w:ascii="Times New Roman" w:hAnsi="Times New Roman" w:cs="Times New Roman"/>
                <w:sz w:val="24"/>
                <w:szCs w:val="24"/>
              </w:rPr>
              <w:t>проверк</w:t>
            </w:r>
            <w:r w:rsidR="00F55AAE" w:rsidRPr="00951595">
              <w:rPr>
                <w:rFonts w:ascii="Times New Roman" w:hAnsi="Times New Roman" w:cs="Times New Roman"/>
                <w:sz w:val="24"/>
                <w:szCs w:val="24"/>
              </w:rPr>
              <w:t>и</w:t>
            </w:r>
            <w:r w:rsidR="00B92FBE" w:rsidRPr="00951595">
              <w:rPr>
                <w:rFonts w:ascii="Times New Roman" w:hAnsi="Times New Roman" w:cs="Times New Roman"/>
                <w:sz w:val="24"/>
                <w:szCs w:val="24"/>
              </w:rPr>
              <w:t xml:space="preserve"> за </w:t>
            </w:r>
            <w:r w:rsidR="00F55AAE" w:rsidRPr="00951595">
              <w:rPr>
                <w:rFonts w:ascii="Times New Roman" w:hAnsi="Times New Roman" w:cs="Times New Roman"/>
                <w:sz w:val="24"/>
                <w:szCs w:val="24"/>
              </w:rPr>
              <w:t xml:space="preserve">липса на </w:t>
            </w:r>
            <w:r w:rsidR="00B92FBE" w:rsidRPr="00951595">
              <w:rPr>
                <w:rFonts w:ascii="Times New Roman" w:hAnsi="Times New Roman" w:cs="Times New Roman"/>
                <w:sz w:val="24"/>
                <w:szCs w:val="24"/>
              </w:rPr>
              <w:t xml:space="preserve">съдимост на законния представител на </w:t>
            </w:r>
            <w:r w:rsidR="004D5CE4">
              <w:rPr>
                <w:rFonts w:ascii="Times New Roman" w:hAnsi="Times New Roman" w:cs="Times New Roman"/>
                <w:sz w:val="24"/>
                <w:szCs w:val="24"/>
              </w:rPr>
              <w:t>кандидата</w:t>
            </w:r>
            <w:r w:rsidR="00F55AAE" w:rsidRPr="00951595">
              <w:rPr>
                <w:rFonts w:ascii="Times New Roman" w:hAnsi="Times New Roman" w:cs="Times New Roman"/>
                <w:sz w:val="24"/>
                <w:szCs w:val="24"/>
              </w:rPr>
              <w:t xml:space="preserve">, членовете на колективния управителен орган и членовете на контролния орган, ако такъв е предвиден в устава на МИГ и проверки за </w:t>
            </w:r>
            <w:r w:rsidR="00B92FBE" w:rsidRPr="00951595">
              <w:rPr>
                <w:rFonts w:ascii="Times New Roman" w:hAnsi="Times New Roman" w:cs="Times New Roman"/>
                <w:sz w:val="24"/>
                <w:szCs w:val="24"/>
              </w:rPr>
              <w:t xml:space="preserve">липса на задължения на </w:t>
            </w:r>
            <w:r w:rsidR="004D5CE4">
              <w:rPr>
                <w:rFonts w:ascii="Times New Roman" w:hAnsi="Times New Roman" w:cs="Times New Roman"/>
                <w:sz w:val="24"/>
                <w:szCs w:val="24"/>
              </w:rPr>
              <w:t>кандидата (</w:t>
            </w:r>
            <w:r w:rsidR="00B92FBE" w:rsidRPr="00951595">
              <w:rPr>
                <w:rFonts w:ascii="Times New Roman" w:hAnsi="Times New Roman" w:cs="Times New Roman"/>
                <w:sz w:val="24"/>
                <w:szCs w:val="24"/>
              </w:rPr>
              <w:t>МИГ</w:t>
            </w:r>
            <w:r w:rsidR="004D5CE4">
              <w:rPr>
                <w:rFonts w:ascii="Times New Roman" w:hAnsi="Times New Roman" w:cs="Times New Roman"/>
                <w:sz w:val="24"/>
                <w:szCs w:val="24"/>
              </w:rPr>
              <w:t>)</w:t>
            </w:r>
            <w:r w:rsidR="001456BA" w:rsidRPr="00951595">
              <w:rPr>
                <w:rFonts w:ascii="Times New Roman" w:hAnsi="Times New Roman" w:cs="Times New Roman"/>
                <w:sz w:val="24"/>
                <w:szCs w:val="24"/>
              </w:rPr>
              <w:t>,</w:t>
            </w:r>
            <w:r w:rsidR="00F55AAE" w:rsidRPr="00951595">
              <w:rPr>
                <w:rFonts w:ascii="Times New Roman" w:hAnsi="Times New Roman" w:cs="Times New Roman"/>
                <w:sz w:val="24"/>
                <w:szCs w:val="24"/>
              </w:rPr>
              <w:t xml:space="preserve"> законния представител на МИГ,</w:t>
            </w:r>
            <w:r w:rsidR="001456BA" w:rsidRPr="00951595">
              <w:rPr>
                <w:rFonts w:ascii="Times New Roman" w:hAnsi="Times New Roman" w:cs="Times New Roman"/>
                <w:sz w:val="24"/>
                <w:szCs w:val="24"/>
              </w:rPr>
              <w:t xml:space="preserve"> членовете на колективния управителен орган </w:t>
            </w:r>
            <w:r w:rsidR="00F55AAE" w:rsidRPr="00951595">
              <w:rPr>
                <w:rFonts w:ascii="Times New Roman" w:hAnsi="Times New Roman" w:cs="Times New Roman"/>
                <w:sz w:val="24"/>
                <w:szCs w:val="24"/>
              </w:rPr>
              <w:t>и членовете на контролния орган, ако такъв е предвиден в устава на МИГ</w:t>
            </w:r>
            <w:r w:rsidR="00B92FBE" w:rsidRPr="00951595">
              <w:rPr>
                <w:rFonts w:ascii="Times New Roman" w:hAnsi="Times New Roman" w:cs="Times New Roman"/>
                <w:sz w:val="24"/>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del w:id="85" w:author="Ralitsa Vasileva" w:date="2020-05-12T12:07:00Z">
              <w:r w:rsidR="004F2633" w:rsidRPr="00951595" w:rsidDel="007D6206">
                <w:rPr>
                  <w:rFonts w:ascii="Times New Roman" w:hAnsi="Times New Roman" w:cs="Times New Roman"/>
                  <w:sz w:val="24"/>
                  <w:szCs w:val="24"/>
                </w:rPr>
                <w:delText xml:space="preserve"> Когато член на колективния управителен орган или на контролния орган, ако такъв е предвиден в устава на МИГ, е юридическо лице, проверките се извършват както по отношение на лицето, така и по отношение на представляващите по закон и/или пълномощие.</w:delText>
              </w:r>
              <w:r w:rsidR="00DD3830" w:rsidDel="007D6206">
                <w:rPr>
                  <w:rFonts w:ascii="Times New Roman" w:hAnsi="Times New Roman" w:cs="Times New Roman"/>
                  <w:sz w:val="24"/>
                  <w:szCs w:val="24"/>
                </w:rPr>
                <w:delText xml:space="preserve"> </w:delText>
              </w:r>
              <w:r w:rsidR="004F2633" w:rsidRPr="00951595" w:rsidDel="007D6206">
                <w:rPr>
                  <w:rFonts w:ascii="Times New Roman" w:hAnsi="Times New Roman" w:cs="Times New Roman"/>
                  <w:sz w:val="24"/>
                  <w:szCs w:val="24"/>
                </w:rPr>
                <w:delText>При наличие на повече от един представляващ по закон и/или пълномощие проверките се правят за всеки един от тях.</w:delText>
              </w:r>
            </w:del>
            <w:r w:rsidR="004F2633" w:rsidRPr="00951595">
              <w:rPr>
                <w:rFonts w:ascii="Times New Roman" w:hAnsi="Times New Roman" w:cs="Times New Roman"/>
                <w:sz w:val="24"/>
                <w:szCs w:val="24"/>
              </w:rPr>
              <w:t xml:space="preserve">  </w:t>
            </w:r>
          </w:p>
          <w:p w:rsidR="00B92FBE" w:rsidRPr="00951595" w:rsidRDefault="00B92FBE" w:rsidP="00F75B67">
            <w:pPr>
              <w:spacing w:line="276" w:lineRule="auto"/>
              <w:jc w:val="both"/>
              <w:rPr>
                <w:rFonts w:ascii="Times New Roman" w:hAnsi="Times New Roman" w:cs="Times New Roman"/>
                <w:sz w:val="24"/>
                <w:szCs w:val="24"/>
              </w:rPr>
            </w:pPr>
            <w:r w:rsidRPr="00951595">
              <w:rPr>
                <w:rFonts w:ascii="Times New Roman" w:hAnsi="Times New Roman" w:cs="Times New Roman"/>
                <w:sz w:val="24"/>
                <w:szCs w:val="24"/>
              </w:rPr>
              <w:t>В случай, че в резултат на проверк</w:t>
            </w:r>
            <w:r w:rsidR="00F55AAE" w:rsidRPr="00951595">
              <w:rPr>
                <w:rFonts w:ascii="Times New Roman" w:hAnsi="Times New Roman" w:cs="Times New Roman"/>
                <w:sz w:val="24"/>
                <w:szCs w:val="24"/>
              </w:rPr>
              <w:t>и</w:t>
            </w:r>
            <w:r w:rsidR="00FC2368">
              <w:rPr>
                <w:rFonts w:ascii="Times New Roman" w:hAnsi="Times New Roman" w:cs="Times New Roman"/>
                <w:sz w:val="24"/>
                <w:szCs w:val="24"/>
              </w:rPr>
              <w:t>те</w:t>
            </w:r>
            <w:r w:rsidRPr="00951595">
              <w:rPr>
                <w:rFonts w:ascii="Times New Roman" w:hAnsi="Times New Roman" w:cs="Times New Roman"/>
                <w:sz w:val="24"/>
                <w:szCs w:val="24"/>
              </w:rPr>
              <w:t xml:space="preserve"> се установи наличие на някое от тези основания за отстраняване, то от кандидата се изисква да предостави актуално</w:t>
            </w:r>
            <w:r w:rsidR="00F55AAE" w:rsidRPr="00951595">
              <w:rPr>
                <w:rFonts w:ascii="Times New Roman" w:hAnsi="Times New Roman" w:cs="Times New Roman"/>
                <w:sz w:val="24"/>
                <w:szCs w:val="24"/>
              </w:rPr>
              <w:t>/и</w:t>
            </w:r>
            <w:r w:rsidRPr="00951595">
              <w:rPr>
                <w:rFonts w:ascii="Times New Roman" w:hAnsi="Times New Roman" w:cs="Times New Roman"/>
                <w:sz w:val="24"/>
                <w:szCs w:val="24"/>
              </w:rPr>
              <w:t xml:space="preserve"> свидетелство</w:t>
            </w:r>
            <w:r w:rsidR="00F55AAE" w:rsidRPr="00951595">
              <w:rPr>
                <w:rFonts w:ascii="Times New Roman" w:hAnsi="Times New Roman" w:cs="Times New Roman"/>
                <w:sz w:val="24"/>
                <w:szCs w:val="24"/>
              </w:rPr>
              <w:t>/а</w:t>
            </w:r>
            <w:r w:rsidRPr="00951595">
              <w:rPr>
                <w:rFonts w:ascii="Times New Roman" w:hAnsi="Times New Roman" w:cs="Times New Roman"/>
                <w:sz w:val="24"/>
                <w:szCs w:val="24"/>
              </w:rPr>
              <w:t xml:space="preserve"> за съдимост и удостоверение</w:t>
            </w:r>
            <w:r w:rsidR="00F55AAE" w:rsidRPr="00951595">
              <w:rPr>
                <w:rFonts w:ascii="Times New Roman" w:hAnsi="Times New Roman" w:cs="Times New Roman"/>
                <w:sz w:val="24"/>
                <w:szCs w:val="24"/>
              </w:rPr>
              <w:t>/я</w:t>
            </w:r>
            <w:r w:rsidRPr="00951595">
              <w:rPr>
                <w:rFonts w:ascii="Times New Roman" w:hAnsi="Times New Roman" w:cs="Times New Roman"/>
                <w:sz w:val="24"/>
                <w:szCs w:val="24"/>
              </w:rPr>
              <w:t xml:space="preserve">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rsidR="004F2633" w:rsidRPr="00951595" w:rsidRDefault="00FC2368" w:rsidP="00B92FBE">
            <w:pPr>
              <w:spacing w:line="276" w:lineRule="auto"/>
              <w:jc w:val="both"/>
              <w:rPr>
                <w:rFonts w:ascii="Times New Roman" w:hAnsi="Times New Roman" w:cs="Times New Roman"/>
                <w:sz w:val="24"/>
                <w:szCs w:val="24"/>
              </w:rPr>
            </w:pPr>
            <w:r>
              <w:rPr>
                <w:rFonts w:ascii="Times New Roman" w:hAnsi="Times New Roman" w:cs="Times New Roman"/>
                <w:sz w:val="24"/>
                <w:szCs w:val="24"/>
              </w:rPr>
              <w:t>На</w:t>
            </w:r>
            <w:r w:rsidR="00B92FBE" w:rsidRPr="00951595">
              <w:rPr>
                <w:rFonts w:ascii="Times New Roman" w:hAnsi="Times New Roman" w:cs="Times New Roman"/>
                <w:sz w:val="24"/>
                <w:szCs w:val="24"/>
              </w:rPr>
              <w:t xml:space="preserve"> кандидата се </w:t>
            </w:r>
            <w:r>
              <w:rPr>
                <w:rFonts w:ascii="Times New Roman" w:hAnsi="Times New Roman" w:cs="Times New Roman"/>
                <w:sz w:val="24"/>
                <w:szCs w:val="24"/>
              </w:rPr>
              <w:t xml:space="preserve">извършва и проверка </w:t>
            </w:r>
            <w:r w:rsidR="00B92FBE" w:rsidRPr="00951595">
              <w:rPr>
                <w:rFonts w:ascii="Times New Roman" w:hAnsi="Times New Roman" w:cs="Times New Roman"/>
                <w:sz w:val="24"/>
                <w:szCs w:val="24"/>
              </w:rPr>
              <w:t>за наличие или липса на задължения към общин</w:t>
            </w:r>
            <w:r w:rsidR="00F55AAE" w:rsidRPr="00951595">
              <w:rPr>
                <w:rFonts w:ascii="Times New Roman" w:hAnsi="Times New Roman" w:cs="Times New Roman"/>
                <w:sz w:val="24"/>
                <w:szCs w:val="24"/>
              </w:rPr>
              <w:t>ата/</w:t>
            </w:r>
            <w:proofErr w:type="spellStart"/>
            <w:r w:rsidR="00B92FBE" w:rsidRPr="00951595">
              <w:rPr>
                <w:rFonts w:ascii="Times New Roman" w:hAnsi="Times New Roman" w:cs="Times New Roman"/>
                <w:sz w:val="24"/>
                <w:szCs w:val="24"/>
              </w:rPr>
              <w:t>ите</w:t>
            </w:r>
            <w:proofErr w:type="spellEnd"/>
            <w:r w:rsidR="00F55AAE" w:rsidRPr="00951595">
              <w:rPr>
                <w:rFonts w:ascii="Times New Roman" w:hAnsi="Times New Roman" w:cs="Times New Roman"/>
                <w:sz w:val="24"/>
                <w:szCs w:val="24"/>
              </w:rPr>
              <w:t xml:space="preserve"> по седалище и адрес на управление на МИГ </w:t>
            </w:r>
            <w:r w:rsidR="00B92FBE" w:rsidRPr="00951595">
              <w:rPr>
                <w:rFonts w:ascii="Times New Roman" w:hAnsi="Times New Roman" w:cs="Times New Roman"/>
                <w:sz w:val="24"/>
                <w:szCs w:val="24"/>
              </w:rPr>
              <w:t xml:space="preserve">и </w:t>
            </w:r>
            <w:r w:rsidR="00F55AAE" w:rsidRPr="00951595">
              <w:rPr>
                <w:rFonts w:ascii="Times New Roman" w:hAnsi="Times New Roman" w:cs="Times New Roman"/>
                <w:sz w:val="24"/>
                <w:szCs w:val="24"/>
              </w:rPr>
              <w:t xml:space="preserve">за наличие или липса на установени с влезли в сила наказателни постановления или съдебни решения </w:t>
            </w:r>
            <w:r w:rsidR="005A2A3C">
              <w:rPr>
                <w:rFonts w:ascii="Times New Roman" w:hAnsi="Times New Roman" w:cs="Times New Roman"/>
                <w:sz w:val="24"/>
                <w:szCs w:val="24"/>
              </w:rPr>
              <w:t xml:space="preserve">за </w:t>
            </w:r>
            <w:r w:rsidR="00F55AAE" w:rsidRPr="00951595">
              <w:rPr>
                <w:rFonts w:ascii="Times New Roman" w:hAnsi="Times New Roman" w:cs="Times New Roman"/>
                <w:sz w:val="24"/>
                <w:szCs w:val="24"/>
              </w:rPr>
              <w:t xml:space="preserve">нарушения на трудовото законодателство </w:t>
            </w:r>
            <w:r w:rsidR="000B5345">
              <w:rPr>
                <w:rFonts w:ascii="Times New Roman" w:hAnsi="Times New Roman" w:cs="Times New Roman"/>
                <w:sz w:val="24"/>
                <w:szCs w:val="24"/>
              </w:rPr>
              <w:t>(</w:t>
            </w:r>
            <w:r w:rsidR="005A2A3C">
              <w:rPr>
                <w:rFonts w:ascii="Times New Roman" w:hAnsi="Times New Roman" w:cs="Times New Roman"/>
                <w:sz w:val="24"/>
                <w:szCs w:val="24"/>
              </w:rPr>
              <w:t>от</w:t>
            </w:r>
            <w:r w:rsidR="000B5345">
              <w:rPr>
                <w:rFonts w:ascii="Times New Roman" w:hAnsi="Times New Roman" w:cs="Times New Roman"/>
                <w:sz w:val="24"/>
                <w:szCs w:val="24"/>
              </w:rPr>
              <w:t xml:space="preserve"> </w:t>
            </w:r>
            <w:r w:rsidR="000B5345" w:rsidRPr="00951595">
              <w:rPr>
                <w:rFonts w:ascii="Times New Roman" w:hAnsi="Times New Roman" w:cs="Times New Roman"/>
                <w:sz w:val="24"/>
                <w:szCs w:val="24"/>
              </w:rPr>
              <w:t>Изпълнителна агенция „Главна инспекция по труда“</w:t>
            </w:r>
            <w:r w:rsidR="000B5345">
              <w:rPr>
                <w:rFonts w:ascii="Times New Roman" w:hAnsi="Times New Roman" w:cs="Times New Roman"/>
                <w:sz w:val="24"/>
                <w:szCs w:val="24"/>
              </w:rPr>
              <w:t>)</w:t>
            </w:r>
            <w:r w:rsidR="00B92FBE" w:rsidRPr="00951595">
              <w:rPr>
                <w:rFonts w:ascii="Times New Roman" w:hAnsi="Times New Roman" w:cs="Times New Roman"/>
                <w:sz w:val="24"/>
                <w:szCs w:val="24"/>
              </w:rPr>
              <w:t>.</w:t>
            </w:r>
            <w:r w:rsidR="005A2A3C">
              <w:rPr>
                <w:rFonts w:ascii="Times New Roman" w:hAnsi="Times New Roman" w:cs="Times New Roman"/>
                <w:sz w:val="24"/>
                <w:szCs w:val="24"/>
              </w:rPr>
              <w:t xml:space="preserve"> </w:t>
            </w:r>
            <w:r>
              <w:rPr>
                <w:rFonts w:ascii="Times New Roman" w:hAnsi="Times New Roman" w:cs="Times New Roman"/>
                <w:sz w:val="24"/>
                <w:szCs w:val="24"/>
              </w:rPr>
              <w:t xml:space="preserve">Проверката </w:t>
            </w:r>
            <w:r w:rsidR="00F55AAE" w:rsidRPr="00951595">
              <w:rPr>
                <w:rFonts w:ascii="Times New Roman" w:hAnsi="Times New Roman" w:cs="Times New Roman"/>
                <w:sz w:val="24"/>
                <w:szCs w:val="24"/>
              </w:rPr>
              <w:t xml:space="preserve">за липса на задължения към община/и и Изпълнителна агенция „Главна инспекция по труда“ се </w:t>
            </w:r>
            <w:r w:rsidR="000B5345">
              <w:rPr>
                <w:rFonts w:ascii="Times New Roman" w:hAnsi="Times New Roman" w:cs="Times New Roman"/>
                <w:sz w:val="24"/>
                <w:szCs w:val="24"/>
              </w:rPr>
              <w:t xml:space="preserve">извършва </w:t>
            </w:r>
            <w:r w:rsidR="00F55AAE" w:rsidRPr="00951595">
              <w:rPr>
                <w:rFonts w:ascii="Times New Roman" w:hAnsi="Times New Roman" w:cs="Times New Roman"/>
                <w:sz w:val="24"/>
                <w:szCs w:val="24"/>
              </w:rPr>
              <w:t xml:space="preserve">за </w:t>
            </w:r>
            <w:r w:rsidR="004D5CE4">
              <w:rPr>
                <w:rFonts w:ascii="Times New Roman" w:hAnsi="Times New Roman" w:cs="Times New Roman"/>
                <w:sz w:val="24"/>
                <w:szCs w:val="24"/>
              </w:rPr>
              <w:t>кандидата (</w:t>
            </w:r>
            <w:r w:rsidR="00F55AAE" w:rsidRPr="00951595">
              <w:rPr>
                <w:rFonts w:ascii="Times New Roman" w:hAnsi="Times New Roman" w:cs="Times New Roman"/>
                <w:sz w:val="24"/>
                <w:szCs w:val="24"/>
              </w:rPr>
              <w:t>МИГ</w:t>
            </w:r>
            <w:r w:rsidR="004D5CE4">
              <w:rPr>
                <w:rFonts w:ascii="Times New Roman" w:hAnsi="Times New Roman" w:cs="Times New Roman"/>
                <w:sz w:val="24"/>
                <w:szCs w:val="24"/>
              </w:rPr>
              <w:t>)</w:t>
            </w:r>
            <w:r w:rsidR="00F55AAE" w:rsidRPr="00951595">
              <w:rPr>
                <w:rFonts w:ascii="Times New Roman" w:hAnsi="Times New Roman" w:cs="Times New Roman"/>
                <w:sz w:val="24"/>
                <w:szCs w:val="24"/>
              </w:rPr>
              <w:t xml:space="preserve">, </w:t>
            </w:r>
            <w:del w:id="86" w:author="Ralitsa Vasileva" w:date="2020-05-12T12:08:00Z">
              <w:r w:rsidR="00F55AAE" w:rsidRPr="00951595" w:rsidDel="007D6206">
                <w:rPr>
                  <w:rFonts w:ascii="Times New Roman" w:hAnsi="Times New Roman" w:cs="Times New Roman"/>
                  <w:sz w:val="24"/>
                  <w:szCs w:val="24"/>
                </w:rPr>
                <w:delText xml:space="preserve">законния представител на МИГ, </w:delText>
              </w:r>
            </w:del>
            <w:r w:rsidR="00F55AAE" w:rsidRPr="00951595">
              <w:rPr>
                <w:rFonts w:ascii="Times New Roman" w:hAnsi="Times New Roman" w:cs="Times New Roman"/>
                <w:sz w:val="24"/>
                <w:szCs w:val="24"/>
              </w:rPr>
              <w:t>членовете на колективния управителен орган и членовете на контролния орган, ако такъв е предвиден в устава на МИГ.</w:t>
            </w:r>
            <w:r w:rsidR="004F2633" w:rsidRPr="00951595">
              <w:rPr>
                <w:rFonts w:ascii="Times New Roman" w:hAnsi="Times New Roman" w:cs="Times New Roman"/>
                <w:sz w:val="24"/>
                <w:szCs w:val="24"/>
              </w:rPr>
              <w:t xml:space="preserve"> </w:t>
            </w:r>
            <w:del w:id="87" w:author="Ralitsa Vasileva" w:date="2020-05-12T12:08:00Z">
              <w:r w:rsidR="004F2633" w:rsidRPr="00951595" w:rsidDel="007D6206">
                <w:rPr>
                  <w:rFonts w:ascii="Times New Roman" w:hAnsi="Times New Roman" w:cs="Times New Roman"/>
                  <w:sz w:val="24"/>
                  <w:szCs w:val="24"/>
                </w:rPr>
                <w:delText>Когато член</w:delText>
              </w:r>
              <w:r w:rsidR="004F2633" w:rsidRPr="004F2633" w:rsidDel="007D6206">
                <w:rPr>
                  <w:rFonts w:ascii="Times New Roman" w:hAnsi="Times New Roman" w:cs="Times New Roman"/>
                  <w:sz w:val="24"/>
                  <w:szCs w:val="24"/>
                </w:rPr>
                <w:delText xml:space="preserve"> на колективния управителен орган или на контролния орган, ако такъв е предвиден в устава на МИГ, е юридическо лице, </w:delText>
              </w:r>
              <w:r w:rsidR="000B5345" w:rsidDel="007D6206">
                <w:rPr>
                  <w:rFonts w:ascii="Times New Roman" w:hAnsi="Times New Roman" w:cs="Times New Roman"/>
                  <w:sz w:val="24"/>
                  <w:szCs w:val="24"/>
                </w:rPr>
                <w:delText xml:space="preserve">проверката се извършва </w:delText>
              </w:r>
              <w:r w:rsidR="004F2633" w:rsidRPr="004F2633" w:rsidDel="007D6206">
                <w:rPr>
                  <w:rFonts w:ascii="Times New Roman" w:hAnsi="Times New Roman" w:cs="Times New Roman"/>
                  <w:sz w:val="24"/>
                  <w:szCs w:val="24"/>
                </w:rPr>
                <w:delText xml:space="preserve">както по отношение на лицето, така и по отношение на представляващите по закон и/или пълномощие. При наличие на повече от един представляващ по закон и/или пълномощие </w:delText>
              </w:r>
              <w:r w:rsidR="000B5345" w:rsidDel="007D6206">
                <w:rPr>
                  <w:rFonts w:ascii="Times New Roman" w:hAnsi="Times New Roman" w:cs="Times New Roman"/>
                  <w:sz w:val="24"/>
                  <w:szCs w:val="24"/>
                </w:rPr>
                <w:delText xml:space="preserve">проверката </w:delText>
              </w:r>
              <w:r w:rsidR="004F2633" w:rsidRPr="004F2633" w:rsidDel="007D6206">
                <w:rPr>
                  <w:rFonts w:ascii="Times New Roman" w:hAnsi="Times New Roman" w:cs="Times New Roman"/>
                  <w:sz w:val="24"/>
                  <w:szCs w:val="24"/>
                </w:rPr>
                <w:delText xml:space="preserve">се </w:delText>
              </w:r>
              <w:r w:rsidR="000B5345" w:rsidDel="007D6206">
                <w:rPr>
                  <w:rFonts w:ascii="Times New Roman" w:hAnsi="Times New Roman" w:cs="Times New Roman"/>
                  <w:sz w:val="24"/>
                  <w:szCs w:val="24"/>
                </w:rPr>
                <w:delText>извършва</w:delText>
              </w:r>
              <w:r w:rsidR="004F2633" w:rsidRPr="004F2633" w:rsidDel="007D6206">
                <w:rPr>
                  <w:rFonts w:ascii="Times New Roman" w:hAnsi="Times New Roman" w:cs="Times New Roman"/>
                  <w:sz w:val="24"/>
                  <w:szCs w:val="24"/>
                </w:rPr>
                <w:delText xml:space="preserve"> за всеки един от тях.  </w:delText>
              </w:r>
            </w:del>
          </w:p>
          <w:p w:rsidR="00792ED2" w:rsidRPr="00F4472E" w:rsidRDefault="00DD3830" w:rsidP="00730A24">
            <w:pPr>
              <w:spacing w:line="276" w:lineRule="auto"/>
              <w:jc w:val="both"/>
              <w:rPr>
                <w:rFonts w:ascii="Times New Roman" w:hAnsi="Times New Roman" w:cs="Times New Roman"/>
                <w:sz w:val="24"/>
                <w:szCs w:val="24"/>
              </w:rPr>
            </w:pPr>
            <w:r>
              <w:rPr>
                <w:rFonts w:ascii="Times New Roman" w:hAnsi="Times New Roman" w:cs="Times New Roman"/>
                <w:sz w:val="24"/>
                <w:szCs w:val="24"/>
              </w:rPr>
              <w:t>Когато от кандидата е изискано представяне на документи и те не са представени</w:t>
            </w:r>
            <w:r w:rsidR="00792ED2" w:rsidRPr="00F4472E">
              <w:rPr>
                <w:rFonts w:ascii="Times New Roman" w:hAnsi="Times New Roman" w:cs="Times New Roman"/>
                <w:sz w:val="24"/>
                <w:szCs w:val="24"/>
              </w:rPr>
              <w:t xml:space="preserve"> в 30-днев</w:t>
            </w:r>
            <w:r>
              <w:rPr>
                <w:rFonts w:ascii="Times New Roman" w:hAnsi="Times New Roman" w:cs="Times New Roman"/>
                <w:sz w:val="24"/>
                <w:szCs w:val="24"/>
              </w:rPr>
              <w:t>е</w:t>
            </w:r>
            <w:r w:rsidR="00792ED2" w:rsidRPr="00F4472E">
              <w:rPr>
                <w:rFonts w:ascii="Times New Roman" w:hAnsi="Times New Roman" w:cs="Times New Roman"/>
                <w:sz w:val="24"/>
                <w:szCs w:val="24"/>
              </w:rPr>
              <w:t>н срок</w:t>
            </w:r>
            <w:r>
              <w:rPr>
                <w:rFonts w:ascii="Times New Roman" w:hAnsi="Times New Roman" w:cs="Times New Roman"/>
                <w:sz w:val="24"/>
                <w:szCs w:val="24"/>
              </w:rPr>
              <w:t>,</w:t>
            </w:r>
            <w:r w:rsidR="00792ED2" w:rsidRPr="00F4472E">
              <w:rPr>
                <w:rFonts w:ascii="Times New Roman" w:hAnsi="Times New Roman" w:cs="Times New Roman"/>
                <w:sz w:val="24"/>
                <w:szCs w:val="24"/>
              </w:rPr>
              <w:t xml:space="preserve"> той губи право на </w:t>
            </w:r>
            <w:r w:rsidR="0032100C" w:rsidRPr="00F4472E">
              <w:rPr>
                <w:rFonts w:ascii="Times New Roman" w:hAnsi="Times New Roman" w:cs="Times New Roman"/>
                <w:sz w:val="24"/>
                <w:szCs w:val="24"/>
              </w:rPr>
              <w:t xml:space="preserve">финансиране </w:t>
            </w:r>
            <w:r w:rsidR="00792ED2" w:rsidRPr="00F4472E">
              <w:rPr>
                <w:rFonts w:ascii="Times New Roman" w:hAnsi="Times New Roman" w:cs="Times New Roman"/>
                <w:sz w:val="24"/>
                <w:szCs w:val="24"/>
              </w:rPr>
              <w:t>по одобреното проектно предложение и може да кандидатства отново.</w:t>
            </w:r>
          </w:p>
          <w:p w:rsidR="00792ED2" w:rsidRPr="00F4472E" w:rsidRDefault="00792ED2" w:rsidP="00730A24">
            <w:pPr>
              <w:spacing w:line="276" w:lineRule="auto"/>
              <w:jc w:val="both"/>
              <w:rPr>
                <w:rFonts w:ascii="Times New Roman" w:hAnsi="Times New Roman" w:cs="Times New Roman"/>
                <w:sz w:val="24"/>
                <w:szCs w:val="24"/>
              </w:rPr>
            </w:pPr>
            <w:r w:rsidRPr="00F4472E">
              <w:rPr>
                <w:rFonts w:ascii="Times New Roman" w:hAnsi="Times New Roman" w:cs="Times New Roman"/>
                <w:sz w:val="24"/>
                <w:szCs w:val="24"/>
              </w:rPr>
              <w:t xml:space="preserve">Ръководителят на УО на ПРСР 2014 - 2020 г. взема решение за предоставяне на финансова помощ </w:t>
            </w:r>
            <w:del w:id="88" w:author="Ralitsa Vasileva" w:date="2020-05-12T12:14:00Z">
              <w:r w:rsidRPr="00F4472E" w:rsidDel="007D6206">
                <w:rPr>
                  <w:rFonts w:ascii="Times New Roman" w:hAnsi="Times New Roman" w:cs="Times New Roman"/>
                  <w:sz w:val="24"/>
                  <w:szCs w:val="24"/>
                </w:rPr>
                <w:delText xml:space="preserve">по всяко проектно предложение по реда на т. 22 от условията за кандидатстване </w:delText>
              </w:r>
            </w:del>
            <w:r w:rsidRPr="00F4472E">
              <w:rPr>
                <w:rFonts w:ascii="Times New Roman" w:hAnsi="Times New Roman" w:cs="Times New Roman"/>
                <w:sz w:val="24"/>
                <w:szCs w:val="24"/>
              </w:rPr>
              <w:t>или издава заповед за отказ съгласно чл. 38 от Закона за управление на средствата от Европейските структурни и инвестиционни фондове.</w:t>
            </w:r>
            <w:r w:rsidR="00E13381" w:rsidRPr="00F4472E">
              <w:rPr>
                <w:rFonts w:ascii="Times New Roman" w:hAnsi="Times New Roman" w:cs="Times New Roman"/>
                <w:sz w:val="24"/>
                <w:szCs w:val="24"/>
              </w:rPr>
              <w:t xml:space="preserve">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rsidR="00A229F5" w:rsidRPr="00F4472E" w:rsidRDefault="00792ED2" w:rsidP="005E2524">
            <w:pPr>
              <w:spacing w:after="200" w:line="276" w:lineRule="auto"/>
              <w:jc w:val="both"/>
              <w:rPr>
                <w:rFonts w:ascii="Times New Roman" w:hAnsi="Times New Roman" w:cs="Times New Roman"/>
                <w:sz w:val="24"/>
                <w:szCs w:val="24"/>
              </w:rPr>
            </w:pPr>
            <w:r w:rsidRPr="00F4472E">
              <w:rPr>
                <w:rFonts w:ascii="Times New Roman" w:hAnsi="Times New Roman" w:cs="Times New Roman"/>
                <w:sz w:val="24"/>
                <w:szCs w:val="24"/>
              </w:rPr>
              <w:t xml:space="preserve">За предоставяне на финансова помощ по настоящата процедура се сключва административен договор с </w:t>
            </w:r>
            <w:r w:rsidR="0006413C" w:rsidRPr="00F4472E">
              <w:rPr>
                <w:rFonts w:ascii="Times New Roman" w:hAnsi="Times New Roman" w:cs="Times New Roman"/>
                <w:sz w:val="24"/>
                <w:szCs w:val="24"/>
              </w:rPr>
              <w:t xml:space="preserve">кандидата </w:t>
            </w:r>
            <w:r w:rsidRPr="00F4472E">
              <w:rPr>
                <w:rFonts w:ascii="Times New Roman" w:hAnsi="Times New Roman" w:cs="Times New Roman"/>
                <w:sz w:val="24"/>
                <w:szCs w:val="24"/>
              </w:rPr>
              <w:t xml:space="preserve">съгласно приложение № </w:t>
            </w:r>
            <w:r w:rsidR="005A5FAE">
              <w:rPr>
                <w:rFonts w:ascii="Times New Roman" w:hAnsi="Times New Roman" w:cs="Times New Roman"/>
                <w:sz w:val="24"/>
                <w:szCs w:val="24"/>
              </w:rPr>
              <w:t>9</w:t>
            </w:r>
            <w:r w:rsidRPr="00F4472E">
              <w:rPr>
                <w:rFonts w:ascii="Times New Roman" w:hAnsi="Times New Roman" w:cs="Times New Roman"/>
                <w:sz w:val="24"/>
                <w:szCs w:val="24"/>
              </w:rPr>
              <w:t>, по реда на чл. 37, ал. 3 от Закона за управление на средствата от Европейските структурни и инвестиционни фондове.</w:t>
            </w:r>
          </w:p>
          <w:p w:rsidR="00EF1AD9" w:rsidRPr="00F4472E" w:rsidRDefault="005E7252" w:rsidP="001E2479">
            <w:pPr>
              <w:spacing w:line="276" w:lineRule="auto"/>
              <w:jc w:val="both"/>
              <w:rPr>
                <w:sz w:val="24"/>
                <w:szCs w:val="24"/>
              </w:rPr>
            </w:pPr>
            <w:r w:rsidRPr="0083727C">
              <w:rPr>
                <w:rFonts w:ascii="Times New Roman" w:hAnsi="Times New Roman" w:cs="Times New Roman"/>
                <w:sz w:val="24"/>
                <w:szCs w:val="24"/>
              </w:rPr>
              <w:t xml:space="preserve">Не се сключва административен договор с кандидат, </w:t>
            </w:r>
            <w:r w:rsidR="00AB470D" w:rsidRPr="0083727C">
              <w:rPr>
                <w:rFonts w:ascii="Times New Roman" w:hAnsi="Times New Roman" w:cs="Times New Roman"/>
                <w:sz w:val="24"/>
                <w:szCs w:val="24"/>
              </w:rPr>
              <w:t>по отношение на когото при извършване на проверка се установи, че е налице основание за отстраняване.</w:t>
            </w:r>
          </w:p>
          <w:p w:rsidR="00F62B26" w:rsidRPr="00F4472E" w:rsidRDefault="00F62B26" w:rsidP="00F62B26">
            <w:pPr>
              <w:pStyle w:val="ListParagraph"/>
              <w:jc w:val="both"/>
              <w:rPr>
                <w:rFonts w:ascii="Times New Roman" w:hAnsi="Times New Roman" w:cs="Times New Roman"/>
                <w:sz w:val="24"/>
                <w:szCs w:val="24"/>
              </w:rPr>
            </w:pPr>
          </w:p>
        </w:tc>
      </w:tr>
    </w:tbl>
    <w:p w:rsidR="00E2238C" w:rsidRPr="0083727C" w:rsidRDefault="00EF1AD9"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b/>
          <w:sz w:val="24"/>
          <w:szCs w:val="24"/>
          <w:shd w:val="clear" w:color="auto" w:fill="FEFEFE"/>
          <w:lang w:eastAsia="bg-BG"/>
        </w:rPr>
      </w:pPr>
      <w:r w:rsidRPr="0083727C">
        <w:rPr>
          <w:rFonts w:ascii="Times New Roman" w:eastAsia="Times New Roman" w:hAnsi="Times New Roman" w:cs="Times New Roman"/>
          <w:b/>
          <w:sz w:val="24"/>
          <w:szCs w:val="24"/>
          <w:shd w:val="clear" w:color="auto" w:fill="FEFEFE"/>
          <w:lang w:eastAsia="bg-BG"/>
        </w:rPr>
        <w:lastRenderedPageBreak/>
        <w:t>27.</w:t>
      </w:r>
      <w:r w:rsidR="00A50AE9" w:rsidRPr="0083727C">
        <w:rPr>
          <w:rFonts w:ascii="Times New Roman" w:eastAsia="Times New Roman" w:hAnsi="Times New Roman" w:cs="Times New Roman"/>
          <w:b/>
          <w:sz w:val="24"/>
          <w:szCs w:val="24"/>
          <w:shd w:val="clear" w:color="auto" w:fill="FEFEFE"/>
          <w:lang w:eastAsia="bg-BG"/>
        </w:rPr>
        <w:t>3</w:t>
      </w:r>
      <w:r w:rsidR="005A2A3C">
        <w:rPr>
          <w:rFonts w:ascii="Times New Roman" w:eastAsia="Times New Roman" w:hAnsi="Times New Roman" w:cs="Times New Roman"/>
          <w:b/>
          <w:sz w:val="24"/>
          <w:szCs w:val="24"/>
          <w:shd w:val="clear" w:color="auto" w:fill="FEFEFE"/>
          <w:lang w:eastAsia="bg-BG"/>
        </w:rPr>
        <w:t xml:space="preserve">. </w:t>
      </w:r>
      <w:r w:rsidR="00E2238C" w:rsidRPr="0083727C">
        <w:rPr>
          <w:rFonts w:ascii="Times New Roman" w:eastAsia="Times New Roman" w:hAnsi="Times New Roman" w:cs="Times New Roman"/>
          <w:b/>
          <w:sz w:val="24"/>
          <w:szCs w:val="24"/>
          <w:shd w:val="clear" w:color="auto" w:fill="FEFEFE"/>
          <w:lang w:eastAsia="bg-BG"/>
        </w:rPr>
        <w:t xml:space="preserve">За нуждите на прилагането на </w:t>
      </w:r>
      <w:proofErr w:type="spellStart"/>
      <w:r w:rsidR="00E2238C" w:rsidRPr="0083727C">
        <w:rPr>
          <w:rFonts w:ascii="Times New Roman" w:eastAsia="Times New Roman" w:hAnsi="Times New Roman" w:cs="Times New Roman"/>
          <w:b/>
          <w:sz w:val="24"/>
          <w:szCs w:val="24"/>
          <w:shd w:val="clear" w:color="auto" w:fill="FEFEFE"/>
          <w:lang w:eastAsia="bg-BG"/>
        </w:rPr>
        <w:t>подмярка</w:t>
      </w:r>
      <w:proofErr w:type="spellEnd"/>
      <w:r w:rsidR="00E2238C" w:rsidRPr="0083727C">
        <w:rPr>
          <w:rFonts w:ascii="Times New Roman" w:eastAsia="Times New Roman" w:hAnsi="Times New Roman" w:cs="Times New Roman"/>
          <w:b/>
          <w:sz w:val="24"/>
          <w:szCs w:val="24"/>
          <w:shd w:val="clear" w:color="auto" w:fill="FEFEFE"/>
          <w:lang w:eastAsia="bg-BG"/>
        </w:rPr>
        <w:t xml:space="preserve"> 19.3 се използват следните </w:t>
      </w:r>
      <w:r w:rsidR="00B735AE" w:rsidRPr="0083727C">
        <w:rPr>
          <w:rFonts w:ascii="Times New Roman" w:eastAsia="Times New Roman" w:hAnsi="Times New Roman" w:cs="Times New Roman"/>
          <w:b/>
          <w:sz w:val="24"/>
          <w:szCs w:val="24"/>
          <w:shd w:val="clear" w:color="auto" w:fill="FEFEFE"/>
          <w:lang w:eastAsia="bg-BG"/>
        </w:rPr>
        <w:t>определения</w:t>
      </w:r>
      <w:r w:rsidR="00E2238C" w:rsidRPr="0083727C">
        <w:rPr>
          <w:rFonts w:ascii="Times New Roman" w:eastAsia="Times New Roman" w:hAnsi="Times New Roman" w:cs="Times New Roman"/>
          <w:b/>
          <w:sz w:val="24"/>
          <w:szCs w:val="24"/>
          <w:shd w:val="clear" w:color="auto" w:fill="FEFEFE"/>
          <w:lang w:eastAsia="bg-BG"/>
        </w:rPr>
        <w:t>:</w:t>
      </w:r>
    </w:p>
    <w:p w:rsidR="00E2238C" w:rsidRPr="00F43DD7" w:rsidRDefault="00E2238C"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83727C">
        <w:rPr>
          <w:rFonts w:ascii="Times New Roman" w:eastAsia="Times New Roman" w:hAnsi="Times New Roman" w:cs="Times New Roman"/>
          <w:sz w:val="24"/>
          <w:szCs w:val="24"/>
          <w:shd w:val="clear" w:color="auto" w:fill="FEFEFE"/>
          <w:lang w:eastAsia="bg-BG"/>
        </w:rPr>
        <w:t xml:space="preserve">1. „Актив“ е материален или нематериален актив по </w:t>
      </w:r>
      <w:r w:rsidRPr="00F43DD7">
        <w:rPr>
          <w:rFonts w:ascii="Times New Roman" w:eastAsia="Times New Roman" w:hAnsi="Times New Roman" w:cs="Times New Roman"/>
          <w:sz w:val="24"/>
          <w:szCs w:val="24"/>
          <w:highlight w:val="white"/>
          <w:shd w:val="clear" w:color="auto" w:fill="FEFEFE"/>
          <w:lang w:eastAsia="bg-BG"/>
        </w:rPr>
        <w:t xml:space="preserve">смисъла на Регламент (ЕС) № 651/2014 на </w:t>
      </w:r>
      <w:r w:rsidRPr="00F43DD7">
        <w:rPr>
          <w:rFonts w:ascii="Times New Roman" w:eastAsia="Times New Roman" w:hAnsi="Times New Roman" w:cs="Times New Roman"/>
          <w:sz w:val="24"/>
          <w:szCs w:val="24"/>
          <w:highlight w:val="white"/>
          <w:shd w:val="clear" w:color="auto" w:fill="FEFEFE"/>
          <w:lang w:eastAsia="bg-BG"/>
        </w:rPr>
        <w:lastRenderedPageBreak/>
        <w:t>Комисията от 17 юни 2014 г. за обявяване на някои категории помощи за съвместими с вътрешния пазар в приложение на чл. 107 и 108 от Дого</w:t>
      </w:r>
      <w:r w:rsidR="00DD0D5F">
        <w:rPr>
          <w:rFonts w:ascii="Times New Roman" w:eastAsia="Times New Roman" w:hAnsi="Times New Roman" w:cs="Times New Roman"/>
          <w:sz w:val="24"/>
          <w:szCs w:val="24"/>
          <w:highlight w:val="white"/>
          <w:shd w:val="clear" w:color="auto" w:fill="FEFEFE"/>
          <w:lang w:eastAsia="bg-BG"/>
        </w:rPr>
        <w:t>вора (ОВ, L бр. 187 от 2014 г.)</w:t>
      </w:r>
      <w:r w:rsidR="00813D86">
        <w:rPr>
          <w:rFonts w:ascii="Times New Roman" w:eastAsia="Times New Roman" w:hAnsi="Times New Roman" w:cs="Times New Roman"/>
          <w:sz w:val="24"/>
          <w:szCs w:val="24"/>
          <w:highlight w:val="white"/>
          <w:shd w:val="clear" w:color="auto" w:fill="FEFEFE"/>
          <w:lang w:eastAsia="bg-BG"/>
        </w:rPr>
        <w:t>.</w:t>
      </w:r>
    </w:p>
    <w:p w:rsidR="00E2238C" w:rsidRPr="00F43DD7" w:rsidRDefault="00E2238C"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2. „Бенефициент“ е МИГ, с която е сключен административен договор за предоставяне на безвъзмездна финансова помощ по тази </w:t>
      </w:r>
      <w:r w:rsidR="00DD0D5F">
        <w:rPr>
          <w:rFonts w:ascii="Times New Roman" w:eastAsia="Times New Roman" w:hAnsi="Times New Roman" w:cs="Times New Roman"/>
          <w:sz w:val="24"/>
          <w:szCs w:val="24"/>
          <w:shd w:val="clear" w:color="auto" w:fill="FEFEFE"/>
          <w:lang w:eastAsia="bg-BG"/>
        </w:rPr>
        <w:t>процедура</w:t>
      </w:r>
      <w:r w:rsidR="00813D86">
        <w:rPr>
          <w:rFonts w:ascii="Times New Roman" w:eastAsia="Times New Roman" w:hAnsi="Times New Roman" w:cs="Times New Roman"/>
          <w:sz w:val="24"/>
          <w:szCs w:val="24"/>
          <w:shd w:val="clear" w:color="auto" w:fill="FEFEFE"/>
          <w:lang w:eastAsia="bg-BG"/>
        </w:rPr>
        <w:t>.</w:t>
      </w:r>
    </w:p>
    <w:p w:rsidR="00E2238C" w:rsidRPr="00F43DD7" w:rsidRDefault="00E2238C" w:rsidP="00730A24">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highlight w:val="white"/>
          <w:shd w:val="clear" w:color="auto" w:fill="FEFEFE"/>
          <w:lang w:eastAsia="bg-BG"/>
        </w:rPr>
        <w:t xml:space="preserve">3. </w:t>
      </w:r>
      <w:r w:rsidRPr="00F43DD7">
        <w:rPr>
          <w:rFonts w:ascii="Times New Roman" w:eastAsia="Times New Roman" w:hAnsi="Times New Roman" w:cs="Times New Roman"/>
          <w:sz w:val="24"/>
          <w:szCs w:val="24"/>
          <w:shd w:val="clear" w:color="auto" w:fill="FEFEFE"/>
          <w:lang w:eastAsia="bg-BG"/>
        </w:rPr>
        <w:t>„Кандидат“ е лице, по</w:t>
      </w:r>
      <w:r w:rsidR="00DD0D5F">
        <w:rPr>
          <w:rFonts w:ascii="Times New Roman" w:eastAsia="Times New Roman" w:hAnsi="Times New Roman" w:cs="Times New Roman"/>
          <w:sz w:val="24"/>
          <w:szCs w:val="24"/>
          <w:shd w:val="clear" w:color="auto" w:fill="FEFEFE"/>
          <w:lang w:eastAsia="bg-BG"/>
        </w:rPr>
        <w:t>дало формуляр за кандидатстване</w:t>
      </w:r>
      <w:r w:rsidR="00813D86">
        <w:rPr>
          <w:rFonts w:ascii="Times New Roman" w:eastAsia="Times New Roman" w:hAnsi="Times New Roman" w:cs="Times New Roman"/>
          <w:sz w:val="24"/>
          <w:szCs w:val="24"/>
          <w:shd w:val="clear" w:color="auto" w:fill="FEFEFE"/>
          <w:lang w:eastAsia="bg-BG"/>
        </w:rPr>
        <w:t>.</w:t>
      </w:r>
    </w:p>
    <w:p w:rsidR="00E2238C" w:rsidRPr="00F43DD7" w:rsidRDefault="00730A24"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E2238C" w:rsidRPr="00F43DD7">
        <w:rPr>
          <w:rFonts w:ascii="Times New Roman" w:eastAsia="Times New Roman" w:hAnsi="Times New Roman" w:cs="Times New Roman"/>
          <w:sz w:val="24"/>
          <w:szCs w:val="24"/>
          <w:shd w:val="clear" w:color="auto" w:fill="FEFEFE"/>
          <w:lang w:eastAsia="bg-BG"/>
        </w:rPr>
        <w:t xml:space="preserve">. „Местна инициативна група“ е местна инициативна група, сключила споразумение за изпълнение на стратегия за ВОМР по реда на </w:t>
      </w:r>
      <w:r w:rsidR="00E2238C" w:rsidRPr="00F43DD7">
        <w:rPr>
          <w:rFonts w:ascii="Times New Roman" w:eastAsia="Times New Roman" w:hAnsi="Times New Roman" w:cs="Times New Roman"/>
          <w:sz w:val="24"/>
          <w:szCs w:val="24"/>
          <w:bdr w:val="none" w:sz="0" w:space="0" w:color="auto" w:frame="1"/>
          <w:shd w:val="clear" w:color="auto" w:fill="FFFFFF"/>
          <w:lang w:val="ru-RU" w:eastAsia="bg-BG"/>
        </w:rPr>
        <w:t>Постановление№161</w:t>
      </w:r>
      <w:r w:rsidR="00E2238C" w:rsidRPr="00F43DD7">
        <w:rPr>
          <w:rFonts w:ascii="Times New Roman" w:eastAsia="Times New Roman" w:hAnsi="Times New Roman" w:cs="Times New Roman"/>
          <w:sz w:val="24"/>
          <w:szCs w:val="24"/>
          <w:lang w:val="ru-RU" w:eastAsia="bg-BG"/>
        </w:rPr>
        <w:t xml:space="preserve"> на</w:t>
      </w:r>
      <w:r w:rsidR="00E2238C" w:rsidRPr="00DD0D5F">
        <w:rPr>
          <w:rFonts w:ascii="Times New Roman" w:eastAsia="Times New Roman" w:hAnsi="Times New Roman" w:cs="Times New Roman"/>
          <w:sz w:val="24"/>
          <w:szCs w:val="24"/>
          <w:lang w:eastAsia="bg-BG"/>
        </w:rPr>
        <w:t xml:space="preserve"> Министерския</w:t>
      </w:r>
      <w:r w:rsidR="005B2FD2">
        <w:rPr>
          <w:rFonts w:ascii="Times New Roman" w:eastAsia="Times New Roman" w:hAnsi="Times New Roman" w:cs="Times New Roman"/>
          <w:sz w:val="24"/>
          <w:szCs w:val="24"/>
          <w:lang w:val="en-US" w:eastAsia="bg-BG"/>
        </w:rPr>
        <w:t xml:space="preserve"> </w:t>
      </w:r>
      <w:proofErr w:type="spellStart"/>
      <w:r w:rsidR="00E2238C" w:rsidRPr="00F43DD7">
        <w:rPr>
          <w:rFonts w:ascii="Times New Roman" w:eastAsia="Times New Roman" w:hAnsi="Times New Roman" w:cs="Times New Roman"/>
          <w:sz w:val="24"/>
          <w:szCs w:val="24"/>
          <w:lang w:val="ru-RU" w:eastAsia="bg-BG"/>
        </w:rPr>
        <w:t>съвет</w:t>
      </w:r>
      <w:proofErr w:type="spellEnd"/>
      <w:r w:rsidR="00E2238C" w:rsidRPr="00F43DD7">
        <w:rPr>
          <w:rFonts w:ascii="Times New Roman" w:eastAsia="Times New Roman" w:hAnsi="Times New Roman" w:cs="Times New Roman"/>
          <w:sz w:val="24"/>
          <w:szCs w:val="24"/>
          <w:lang w:val="ru-RU" w:eastAsia="bg-BG"/>
        </w:rPr>
        <w:t xml:space="preserve"> от 2016 г. за </w:t>
      </w:r>
      <w:proofErr w:type="spellStart"/>
      <w:r w:rsidR="00E2238C" w:rsidRPr="00F43DD7">
        <w:rPr>
          <w:rFonts w:ascii="Times New Roman" w:eastAsia="Times New Roman" w:hAnsi="Times New Roman" w:cs="Times New Roman"/>
          <w:sz w:val="24"/>
          <w:szCs w:val="24"/>
          <w:lang w:val="ru-RU" w:eastAsia="bg-BG"/>
        </w:rPr>
        <w:t>определяне</w:t>
      </w:r>
      <w:proofErr w:type="spellEnd"/>
      <w:r w:rsidR="00E2238C" w:rsidRPr="00F43DD7">
        <w:rPr>
          <w:rFonts w:ascii="Times New Roman" w:eastAsia="Times New Roman" w:hAnsi="Times New Roman" w:cs="Times New Roman"/>
          <w:sz w:val="24"/>
          <w:szCs w:val="24"/>
          <w:lang w:val="ru-RU" w:eastAsia="bg-BG"/>
        </w:rPr>
        <w:t xml:space="preserve"> на правила за координация между </w:t>
      </w:r>
      <w:proofErr w:type="spellStart"/>
      <w:r w:rsidR="00E2238C" w:rsidRPr="00F43DD7">
        <w:rPr>
          <w:rFonts w:ascii="Times New Roman" w:eastAsia="Times New Roman" w:hAnsi="Times New Roman" w:cs="Times New Roman"/>
          <w:sz w:val="24"/>
          <w:szCs w:val="24"/>
          <w:lang w:val="ru-RU" w:eastAsia="bg-BG"/>
        </w:rPr>
        <w:t>управляващите</w:t>
      </w:r>
      <w:proofErr w:type="spellEnd"/>
      <w:r w:rsidR="005B2FD2">
        <w:rPr>
          <w:rFonts w:ascii="Times New Roman" w:eastAsia="Times New Roman" w:hAnsi="Times New Roman" w:cs="Times New Roman"/>
          <w:sz w:val="24"/>
          <w:szCs w:val="24"/>
          <w:lang w:val="en-US" w:eastAsia="bg-BG"/>
        </w:rPr>
        <w:t xml:space="preserve"> </w:t>
      </w:r>
      <w:proofErr w:type="spellStart"/>
      <w:r w:rsidR="00E2238C" w:rsidRPr="00F43DD7">
        <w:rPr>
          <w:rFonts w:ascii="Times New Roman" w:eastAsia="Times New Roman" w:hAnsi="Times New Roman" w:cs="Times New Roman"/>
          <w:sz w:val="24"/>
          <w:szCs w:val="24"/>
          <w:lang w:val="ru-RU" w:eastAsia="bg-BG"/>
        </w:rPr>
        <w:t>органи</w:t>
      </w:r>
      <w:proofErr w:type="spellEnd"/>
      <w:r w:rsidR="00E2238C" w:rsidRPr="00F43DD7">
        <w:rPr>
          <w:rFonts w:ascii="Times New Roman" w:eastAsia="Times New Roman" w:hAnsi="Times New Roman" w:cs="Times New Roman"/>
          <w:sz w:val="24"/>
          <w:szCs w:val="24"/>
          <w:lang w:val="ru-RU" w:eastAsia="bg-BG"/>
        </w:rPr>
        <w:t xml:space="preserve"> на </w:t>
      </w:r>
      <w:proofErr w:type="spellStart"/>
      <w:r w:rsidR="00E2238C" w:rsidRPr="00F43DD7">
        <w:rPr>
          <w:rFonts w:ascii="Times New Roman" w:eastAsia="Times New Roman" w:hAnsi="Times New Roman" w:cs="Times New Roman"/>
          <w:sz w:val="24"/>
          <w:szCs w:val="24"/>
          <w:lang w:val="ru-RU" w:eastAsia="bg-BG"/>
        </w:rPr>
        <w:t>програмите</w:t>
      </w:r>
      <w:proofErr w:type="spellEnd"/>
      <w:r w:rsidR="00E2238C" w:rsidRPr="00F43DD7">
        <w:rPr>
          <w:rFonts w:ascii="Times New Roman" w:eastAsia="Times New Roman" w:hAnsi="Times New Roman" w:cs="Times New Roman"/>
          <w:sz w:val="24"/>
          <w:szCs w:val="24"/>
          <w:lang w:val="ru-RU" w:eastAsia="bg-BG"/>
        </w:rPr>
        <w:t xml:space="preserve"> и </w:t>
      </w:r>
      <w:proofErr w:type="spellStart"/>
      <w:r w:rsidR="00E2238C" w:rsidRPr="00F43DD7">
        <w:rPr>
          <w:rFonts w:ascii="Times New Roman" w:eastAsia="Times New Roman" w:hAnsi="Times New Roman" w:cs="Times New Roman"/>
          <w:sz w:val="24"/>
          <w:szCs w:val="24"/>
          <w:lang w:val="ru-RU" w:eastAsia="bg-BG"/>
        </w:rPr>
        <w:t>местните</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инициативни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групи</w:t>
      </w:r>
      <w:proofErr w:type="spellEnd"/>
      <w:r w:rsidR="00E2238C" w:rsidRPr="00F43DD7">
        <w:rPr>
          <w:rFonts w:ascii="Times New Roman" w:eastAsia="Times New Roman" w:hAnsi="Times New Roman" w:cs="Times New Roman"/>
          <w:sz w:val="24"/>
          <w:szCs w:val="24"/>
          <w:lang w:val="ru-RU" w:eastAsia="bg-BG"/>
        </w:rPr>
        <w:t xml:space="preserve">, и </w:t>
      </w:r>
      <w:proofErr w:type="spellStart"/>
      <w:r w:rsidR="00E2238C" w:rsidRPr="00F43DD7">
        <w:rPr>
          <w:rFonts w:ascii="Times New Roman" w:eastAsia="Times New Roman" w:hAnsi="Times New Roman" w:cs="Times New Roman"/>
          <w:sz w:val="24"/>
          <w:szCs w:val="24"/>
          <w:lang w:val="ru-RU" w:eastAsia="bg-BG"/>
        </w:rPr>
        <w:t>местните</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инициативни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рибарски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групи</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във</w:t>
      </w:r>
      <w:proofErr w:type="spellEnd"/>
      <w:r w:rsidR="005A2A3C">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връзка</w:t>
      </w:r>
      <w:proofErr w:type="spellEnd"/>
      <w:r w:rsidR="00E2238C" w:rsidRPr="00F43DD7">
        <w:rPr>
          <w:rFonts w:ascii="Times New Roman" w:eastAsia="Times New Roman" w:hAnsi="Times New Roman" w:cs="Times New Roman"/>
          <w:sz w:val="24"/>
          <w:szCs w:val="24"/>
          <w:lang w:val="ru-RU" w:eastAsia="bg-BG"/>
        </w:rPr>
        <w:t xml:space="preserve"> с </w:t>
      </w:r>
      <w:proofErr w:type="spellStart"/>
      <w:r w:rsidR="00E2238C" w:rsidRPr="00F43DD7">
        <w:rPr>
          <w:rFonts w:ascii="Times New Roman" w:eastAsia="Times New Roman" w:hAnsi="Times New Roman" w:cs="Times New Roman"/>
          <w:sz w:val="24"/>
          <w:szCs w:val="24"/>
          <w:lang w:val="ru-RU" w:eastAsia="bg-BG"/>
        </w:rPr>
        <w:t>изпълнението</w:t>
      </w:r>
      <w:proofErr w:type="spellEnd"/>
      <w:r w:rsidR="00E2238C" w:rsidRPr="00F43DD7">
        <w:rPr>
          <w:rFonts w:ascii="Times New Roman" w:eastAsia="Times New Roman" w:hAnsi="Times New Roman" w:cs="Times New Roman"/>
          <w:sz w:val="24"/>
          <w:szCs w:val="24"/>
          <w:lang w:val="ru-RU" w:eastAsia="bg-BG"/>
        </w:rPr>
        <w:t xml:space="preserve"> на </w:t>
      </w:r>
      <w:r w:rsidR="00DD0D5F">
        <w:rPr>
          <w:rFonts w:ascii="Times New Roman" w:eastAsia="Times New Roman" w:hAnsi="Times New Roman" w:cs="Times New Roman"/>
          <w:sz w:val="24"/>
          <w:szCs w:val="24"/>
          <w:lang w:val="ru-RU" w:eastAsia="bg-BG"/>
        </w:rPr>
        <w:t xml:space="preserve">подхода </w:t>
      </w:r>
      <w:r w:rsidR="00813D86" w:rsidRPr="00813D86">
        <w:rPr>
          <w:rFonts w:ascii="Times New Roman" w:eastAsia="Times New Roman" w:hAnsi="Times New Roman" w:cs="Times New Roman"/>
          <w:sz w:val="24"/>
          <w:szCs w:val="24"/>
          <w:lang w:val="ru-RU" w:eastAsia="bg-BG"/>
        </w:rPr>
        <w:t>„</w:t>
      </w:r>
      <w:proofErr w:type="spellStart"/>
      <w:r w:rsidR="00E2238C" w:rsidRPr="00F43DD7">
        <w:rPr>
          <w:rFonts w:ascii="Times New Roman" w:eastAsia="Times New Roman" w:hAnsi="Times New Roman" w:cs="Times New Roman"/>
          <w:sz w:val="24"/>
          <w:szCs w:val="24"/>
          <w:lang w:val="ru-RU" w:eastAsia="bg-BG"/>
        </w:rPr>
        <w:t>Водено</w:t>
      </w:r>
      <w:proofErr w:type="spellEnd"/>
      <w:r w:rsidR="00E2238C" w:rsidRPr="00F43DD7">
        <w:rPr>
          <w:rFonts w:ascii="Times New Roman" w:eastAsia="Times New Roman" w:hAnsi="Times New Roman" w:cs="Times New Roman"/>
          <w:sz w:val="24"/>
          <w:szCs w:val="24"/>
          <w:lang w:val="ru-RU" w:eastAsia="bg-BG"/>
        </w:rPr>
        <w:t xml:space="preserve"> от </w:t>
      </w:r>
      <w:proofErr w:type="spellStart"/>
      <w:r w:rsidR="00E2238C" w:rsidRPr="00F43DD7">
        <w:rPr>
          <w:rFonts w:ascii="Times New Roman" w:eastAsia="Times New Roman" w:hAnsi="Times New Roman" w:cs="Times New Roman"/>
          <w:sz w:val="24"/>
          <w:szCs w:val="24"/>
          <w:lang w:val="ru-RU" w:eastAsia="bg-BG"/>
        </w:rPr>
        <w:t>общностите</w:t>
      </w:r>
      <w:proofErr w:type="spellEnd"/>
      <w:r w:rsidR="00E2238C" w:rsidRPr="00F43DD7">
        <w:rPr>
          <w:rFonts w:ascii="Times New Roman" w:eastAsia="Times New Roman" w:hAnsi="Times New Roman" w:cs="Times New Roman"/>
          <w:sz w:val="24"/>
          <w:szCs w:val="24"/>
          <w:lang w:val="ru-RU" w:eastAsia="bg-BG"/>
        </w:rPr>
        <w:t xml:space="preserve"> </w:t>
      </w:r>
      <w:proofErr w:type="spellStart"/>
      <w:r w:rsidR="00E2238C" w:rsidRPr="00F43DD7">
        <w:rPr>
          <w:rFonts w:ascii="Times New Roman" w:eastAsia="Times New Roman" w:hAnsi="Times New Roman" w:cs="Times New Roman"/>
          <w:sz w:val="24"/>
          <w:szCs w:val="24"/>
          <w:lang w:val="ru-RU" w:eastAsia="bg-BG"/>
        </w:rPr>
        <w:t>местно</w:t>
      </w:r>
      <w:proofErr w:type="spellEnd"/>
      <w:r w:rsidR="00E2238C" w:rsidRPr="00F43DD7">
        <w:rPr>
          <w:rFonts w:ascii="Times New Roman" w:eastAsia="Times New Roman" w:hAnsi="Times New Roman" w:cs="Times New Roman"/>
          <w:sz w:val="24"/>
          <w:szCs w:val="24"/>
          <w:lang w:val="ru-RU" w:eastAsia="bg-BG"/>
        </w:rPr>
        <w:t xml:space="preserve"> развитие</w:t>
      </w:r>
      <w:r w:rsidR="00813D86" w:rsidRPr="00813D86">
        <w:rPr>
          <w:rFonts w:ascii="Times New Roman" w:eastAsia="Times New Roman" w:hAnsi="Times New Roman" w:cs="Times New Roman"/>
          <w:sz w:val="24"/>
          <w:szCs w:val="24"/>
          <w:lang w:val="ru-RU" w:eastAsia="bg-BG"/>
        </w:rPr>
        <w:t xml:space="preserve">“ </w:t>
      </w:r>
      <w:r w:rsidR="00E2238C" w:rsidRPr="00F43DD7">
        <w:rPr>
          <w:rFonts w:ascii="Times New Roman" w:eastAsia="Times New Roman" w:hAnsi="Times New Roman" w:cs="Times New Roman"/>
          <w:sz w:val="24"/>
          <w:szCs w:val="24"/>
          <w:lang w:val="ru-RU" w:eastAsia="bg-BG"/>
        </w:rPr>
        <w:t>за периода 2014 – 2020 г.</w:t>
      </w:r>
      <w:r w:rsidR="005B2FD2">
        <w:rPr>
          <w:rFonts w:ascii="Times New Roman" w:eastAsia="Times New Roman" w:hAnsi="Times New Roman" w:cs="Times New Roman"/>
          <w:sz w:val="24"/>
          <w:szCs w:val="24"/>
          <w:lang w:val="en-US" w:eastAsia="bg-BG"/>
        </w:rPr>
        <w:t xml:space="preserve"> </w:t>
      </w:r>
      <w:r w:rsidR="00E2238C" w:rsidRPr="00F43DD7">
        <w:rPr>
          <w:rFonts w:ascii="Times New Roman" w:eastAsia="Times New Roman" w:hAnsi="Times New Roman" w:cs="Times New Roman"/>
          <w:sz w:val="24"/>
          <w:szCs w:val="24"/>
          <w:lang w:val="ru-RU" w:eastAsia="bg-BG"/>
        </w:rPr>
        <w:t>(</w:t>
      </w:r>
      <w:proofErr w:type="spellStart"/>
      <w:r w:rsidR="00E2238C" w:rsidRPr="00F43DD7">
        <w:rPr>
          <w:rFonts w:ascii="Times New Roman" w:eastAsia="Times New Roman" w:hAnsi="Times New Roman" w:cs="Times New Roman"/>
          <w:sz w:val="24"/>
          <w:szCs w:val="24"/>
          <w:lang w:eastAsia="bg-BG"/>
        </w:rPr>
        <w:t>обн</w:t>
      </w:r>
      <w:proofErr w:type="spellEnd"/>
      <w:r w:rsidR="00E2238C" w:rsidRPr="00F43DD7">
        <w:rPr>
          <w:rFonts w:ascii="Times New Roman" w:eastAsia="Times New Roman" w:hAnsi="Times New Roman" w:cs="Times New Roman"/>
          <w:sz w:val="24"/>
          <w:szCs w:val="24"/>
          <w:lang w:eastAsia="bg-BG"/>
        </w:rPr>
        <w:t xml:space="preserve">., ДВ, бр. 52 от 2016 г.) </w:t>
      </w:r>
      <w:r w:rsidR="00E2238C" w:rsidRPr="00F43DD7">
        <w:rPr>
          <w:rFonts w:ascii="Times New Roman" w:eastAsia="Times New Roman" w:hAnsi="Times New Roman" w:cs="Times New Roman"/>
          <w:sz w:val="24"/>
          <w:szCs w:val="24"/>
          <w:shd w:val="clear" w:color="auto" w:fill="FEFEFE"/>
          <w:lang w:eastAsia="bg-BG"/>
        </w:rPr>
        <w:t xml:space="preserve">или </w:t>
      </w:r>
      <w:r w:rsidR="00C51A84">
        <w:rPr>
          <w:rFonts w:ascii="Times New Roman" w:eastAsia="Times New Roman" w:hAnsi="Times New Roman" w:cs="Times New Roman"/>
          <w:sz w:val="24"/>
          <w:szCs w:val="24"/>
          <w:shd w:val="clear" w:color="auto" w:fill="FEFEFE"/>
          <w:lang w:eastAsia="bg-BG"/>
        </w:rPr>
        <w:t xml:space="preserve">по </w:t>
      </w:r>
      <w:proofErr w:type="gramStart"/>
      <w:r w:rsidR="00C51A84">
        <w:rPr>
          <w:rFonts w:ascii="Times New Roman" w:eastAsia="Times New Roman" w:hAnsi="Times New Roman" w:cs="Times New Roman"/>
          <w:sz w:val="24"/>
          <w:szCs w:val="24"/>
          <w:shd w:val="clear" w:color="auto" w:fill="FEFEFE"/>
          <w:lang w:eastAsia="bg-BG"/>
        </w:rPr>
        <w:t xml:space="preserve">реда </w:t>
      </w:r>
      <w:r w:rsidR="00E2238C" w:rsidRPr="00F43DD7">
        <w:rPr>
          <w:rFonts w:ascii="Times New Roman" w:eastAsia="Times New Roman" w:hAnsi="Times New Roman" w:cs="Times New Roman"/>
          <w:sz w:val="24"/>
          <w:szCs w:val="24"/>
          <w:shd w:val="clear" w:color="auto" w:fill="FEFEFE"/>
          <w:lang w:eastAsia="bg-BG"/>
        </w:rPr>
        <w:t>на</w:t>
      </w:r>
      <w:proofErr w:type="gramEnd"/>
      <w:r w:rsidR="00E2238C" w:rsidRPr="00F43DD7">
        <w:rPr>
          <w:rFonts w:ascii="Times New Roman" w:eastAsia="Times New Roman" w:hAnsi="Times New Roman" w:cs="Times New Roman"/>
          <w:sz w:val="24"/>
          <w:szCs w:val="24"/>
          <w:shd w:val="clear" w:color="auto" w:fill="FEFEFE"/>
          <w:lang w:eastAsia="bg-BG"/>
        </w:rPr>
        <w:t xml:space="preserve"> Наредба № 22 от 2015 г.</w:t>
      </w:r>
      <w:r w:rsidR="005A2A3C">
        <w:rPr>
          <w:rFonts w:ascii="Times New Roman" w:eastAsia="Times New Roman" w:hAnsi="Times New Roman" w:cs="Times New Roman"/>
          <w:sz w:val="24"/>
          <w:szCs w:val="24"/>
          <w:shd w:val="clear" w:color="auto" w:fill="FEFEFE"/>
          <w:lang w:eastAsia="bg-BG"/>
        </w:rPr>
        <w:t xml:space="preserve"> </w:t>
      </w:r>
      <w:r w:rsidR="00C51A84" w:rsidRPr="00C51A84">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C51A84" w:rsidRPr="00C51A84">
        <w:rPr>
          <w:rFonts w:ascii="Times New Roman" w:eastAsia="Times New Roman" w:hAnsi="Times New Roman" w:cs="Times New Roman"/>
          <w:sz w:val="24"/>
          <w:szCs w:val="24"/>
          <w:shd w:val="clear" w:color="auto" w:fill="FEFEFE"/>
          <w:lang w:eastAsia="bg-BG"/>
        </w:rPr>
        <w:t>подмярка</w:t>
      </w:r>
      <w:proofErr w:type="spellEnd"/>
      <w:r w:rsidR="00C51A84" w:rsidRPr="00C51A84">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276EE3" w:rsidRDefault="00730A24"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shd w:val="clear" w:color="auto" w:fill="FEFEFE"/>
          <w:lang w:eastAsia="bg-BG"/>
        </w:rPr>
        <w:t>5</w:t>
      </w:r>
      <w:r w:rsidR="00E2238C" w:rsidRPr="00F43DD7">
        <w:rPr>
          <w:rFonts w:ascii="Times New Roman" w:eastAsia="Times New Roman" w:hAnsi="Times New Roman" w:cs="Times New Roman"/>
          <w:sz w:val="24"/>
          <w:szCs w:val="24"/>
          <w:highlight w:val="white"/>
          <w:shd w:val="clear" w:color="auto" w:fill="FEFEFE"/>
          <w:lang w:eastAsia="bg-BG"/>
        </w:rPr>
        <w:t xml:space="preserve">. </w:t>
      </w:r>
      <w:r w:rsidR="00276EE3">
        <w:rPr>
          <w:rFonts w:ascii="Times New Roman" w:eastAsia="Times New Roman" w:hAnsi="Times New Roman" w:cs="Times New Roman"/>
          <w:sz w:val="24"/>
          <w:szCs w:val="24"/>
          <w:highlight w:val="white"/>
          <w:shd w:val="clear" w:color="auto" w:fill="FEFEFE"/>
          <w:lang w:eastAsia="bg-BG"/>
        </w:rPr>
        <w:t>„Потенциален партньор“ е:</w:t>
      </w:r>
    </w:p>
    <w:p w:rsidR="00276EE3" w:rsidRPr="00276EE3" w:rsidRDefault="00276EE3" w:rsidP="00276EE3">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а) </w:t>
      </w:r>
      <w:r w:rsidRPr="00276EE3">
        <w:rPr>
          <w:rFonts w:ascii="Times New Roman" w:eastAsia="Times New Roman" w:hAnsi="Times New Roman" w:cs="Times New Roman"/>
          <w:sz w:val="24"/>
          <w:szCs w:val="24"/>
          <w:shd w:val="clear" w:color="auto" w:fill="FEFEFE"/>
          <w:lang w:eastAsia="bg-BG"/>
        </w:rPr>
        <w:t>Местна инициативна група,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276EE3">
        <w:rPr>
          <w:rFonts w:ascii="Times New Roman" w:eastAsia="Times New Roman" w:hAnsi="Times New Roman" w:cs="Times New Roman"/>
          <w:sz w:val="24"/>
          <w:szCs w:val="24"/>
          <w:shd w:val="clear" w:color="auto" w:fill="FEFEFE"/>
          <w:lang w:eastAsia="bg-BG"/>
        </w:rPr>
        <w:t>обн</w:t>
      </w:r>
      <w:proofErr w:type="spellEnd"/>
      <w:r w:rsidRPr="00276EE3">
        <w:rPr>
          <w:rFonts w:ascii="Times New Roman" w:eastAsia="Times New Roman" w:hAnsi="Times New Roman" w:cs="Times New Roman"/>
          <w:sz w:val="24"/>
          <w:szCs w:val="24"/>
          <w:shd w:val="clear" w:color="auto" w:fill="FEFEFE"/>
          <w:lang w:eastAsia="bg-BG"/>
        </w:rPr>
        <w:t xml:space="preserve">., ДВ, бр. 52 от 2016 г.) или на Наредба № 22 от 2015 г. за прилагане на </w:t>
      </w:r>
      <w:proofErr w:type="spellStart"/>
      <w:r w:rsidRPr="00276EE3">
        <w:rPr>
          <w:rFonts w:ascii="Times New Roman" w:eastAsia="Times New Roman" w:hAnsi="Times New Roman" w:cs="Times New Roman"/>
          <w:sz w:val="24"/>
          <w:szCs w:val="24"/>
          <w:shd w:val="clear" w:color="auto" w:fill="FEFEFE"/>
          <w:lang w:eastAsia="bg-BG"/>
        </w:rPr>
        <w:t>подмярка</w:t>
      </w:r>
      <w:proofErr w:type="spellEnd"/>
      <w:r w:rsidRPr="00276EE3">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rsidR="00276EE3" w:rsidRPr="00276EE3" w:rsidRDefault="00276EE3" w:rsidP="00276EE3">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б)</w:t>
      </w:r>
      <w:r w:rsidRPr="00276EE3">
        <w:rPr>
          <w:rFonts w:ascii="Times New Roman" w:eastAsia="Times New Roman" w:hAnsi="Times New Roman" w:cs="Times New Roman"/>
          <w:sz w:val="24"/>
          <w:szCs w:val="24"/>
          <w:shd w:val="clear" w:color="auto" w:fill="FEFEFE"/>
          <w:lang w:eastAsia="bg-BG"/>
        </w:rPr>
        <w:t xml:space="preserve"> Местна инициативна рибарска група, одобрена от УО на ПМДР 2014 – 2020 г. и сключила споразумение за изпълнение на стратегия за ВОМР.</w:t>
      </w:r>
    </w:p>
    <w:p w:rsidR="00276EE3" w:rsidRPr="00276EE3" w:rsidRDefault="00276EE3" w:rsidP="00276EE3">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в)</w:t>
      </w:r>
      <w:r w:rsidRPr="00276EE3">
        <w:rPr>
          <w:rFonts w:ascii="Times New Roman" w:eastAsia="Times New Roman" w:hAnsi="Times New Roman" w:cs="Times New Roman"/>
          <w:sz w:val="24"/>
          <w:szCs w:val="24"/>
          <w:shd w:val="clear" w:color="auto" w:fill="FEFEFE"/>
          <w:lang w:eastAsia="bg-BG"/>
        </w:rPr>
        <w:t xml:space="preserve"> Местна група за действие</w:t>
      </w:r>
      <w:ins w:id="89" w:author="Ralitsa Vasileva" w:date="2020-05-12T11:19:00Z">
        <w:r w:rsidR="006E735B">
          <w:rPr>
            <w:rFonts w:ascii="Times New Roman" w:eastAsia="Times New Roman" w:hAnsi="Times New Roman" w:cs="Times New Roman"/>
            <w:sz w:val="24"/>
            <w:szCs w:val="24"/>
            <w:shd w:val="clear" w:color="auto" w:fill="FEFEFE"/>
            <w:lang w:eastAsia="bg-BG"/>
          </w:rPr>
          <w:t xml:space="preserve"> </w:t>
        </w:r>
      </w:ins>
      <w:r w:rsidRPr="00276EE3">
        <w:rPr>
          <w:rFonts w:ascii="Times New Roman" w:eastAsia="Times New Roman" w:hAnsi="Times New Roman" w:cs="Times New Roman"/>
          <w:sz w:val="24"/>
          <w:szCs w:val="24"/>
          <w:shd w:val="clear" w:color="auto" w:fill="FEFEFE"/>
          <w:lang w:eastAsia="bg-BG"/>
        </w:rPr>
        <w:t xml:space="preserve">по чл. 34 от Регламент (ЕС) № 1303/2013 г. на Европейския парламент и на Съвета от 17 декември 2013 година за определяне на </w:t>
      </w:r>
      <w:proofErr w:type="spellStart"/>
      <w:r w:rsidRPr="00276EE3">
        <w:rPr>
          <w:rFonts w:ascii="Times New Roman" w:eastAsia="Times New Roman" w:hAnsi="Times New Roman" w:cs="Times New Roman"/>
          <w:sz w:val="24"/>
          <w:szCs w:val="24"/>
          <w:shd w:val="clear" w:color="auto" w:fill="FEFEFE"/>
          <w:lang w:eastAsia="bg-BG"/>
        </w:rPr>
        <w:t>общоприложими</w:t>
      </w:r>
      <w:proofErr w:type="spellEnd"/>
      <w:r w:rsidRPr="00276EE3">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Pr="00276EE3">
        <w:rPr>
          <w:rFonts w:ascii="Times New Roman" w:eastAsia="Times New Roman" w:hAnsi="Times New Roman" w:cs="Times New Roman"/>
          <w:sz w:val="24"/>
          <w:szCs w:val="24"/>
          <w:shd w:val="clear" w:color="auto" w:fill="FEFEFE"/>
          <w:lang w:eastAsia="bg-BG"/>
        </w:rPr>
        <w:t>Кохезионния</w:t>
      </w:r>
      <w:proofErr w:type="spellEnd"/>
      <w:r w:rsidRPr="00276EE3">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276EE3">
        <w:rPr>
          <w:rFonts w:ascii="Times New Roman" w:eastAsia="Times New Roman" w:hAnsi="Times New Roman" w:cs="Times New Roman"/>
          <w:sz w:val="24"/>
          <w:szCs w:val="24"/>
          <w:shd w:val="clear" w:color="auto" w:fill="FEFEFE"/>
          <w:lang w:eastAsia="bg-BG"/>
        </w:rPr>
        <w:t>Кохезионния</w:t>
      </w:r>
      <w:proofErr w:type="spellEnd"/>
      <w:r w:rsidRPr="00276EE3">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 която изпълнява стратегия за ВОМР извън територията на Република България;</w:t>
      </w:r>
    </w:p>
    <w:p w:rsidR="00276EE3" w:rsidRDefault="00276EE3" w:rsidP="00276EE3">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shd w:val="clear" w:color="auto" w:fill="FEFEFE"/>
          <w:lang w:eastAsia="bg-BG"/>
        </w:rPr>
        <w:t>г)Г</w:t>
      </w:r>
      <w:r w:rsidRPr="00276EE3">
        <w:rPr>
          <w:rFonts w:ascii="Times New Roman" w:eastAsia="Times New Roman" w:hAnsi="Times New Roman" w:cs="Times New Roman"/>
          <w:sz w:val="24"/>
          <w:szCs w:val="24"/>
          <w:shd w:val="clear" w:color="auto" w:fill="FEFEFE"/>
          <w:lang w:eastAsia="bg-BG"/>
        </w:rPr>
        <w:t xml:space="preserve">рупа от местни публични и частни партньори по чл. 44, </w:t>
      </w:r>
      <w:proofErr w:type="spellStart"/>
      <w:r w:rsidRPr="00276EE3">
        <w:rPr>
          <w:rFonts w:ascii="Times New Roman" w:eastAsia="Times New Roman" w:hAnsi="Times New Roman" w:cs="Times New Roman"/>
          <w:sz w:val="24"/>
          <w:szCs w:val="24"/>
          <w:shd w:val="clear" w:color="auto" w:fill="FEFEFE"/>
          <w:lang w:eastAsia="bg-BG"/>
        </w:rPr>
        <w:t>пар</w:t>
      </w:r>
      <w:proofErr w:type="spellEnd"/>
      <w:r w:rsidRPr="00276EE3">
        <w:rPr>
          <w:rFonts w:ascii="Times New Roman" w:eastAsia="Times New Roman" w:hAnsi="Times New Roman" w:cs="Times New Roman"/>
          <w:sz w:val="24"/>
          <w:szCs w:val="24"/>
          <w:shd w:val="clear" w:color="auto" w:fill="FEFEFE"/>
          <w:lang w:eastAsia="bg-BG"/>
        </w:rPr>
        <w:t>. 2, букви „а“ и „б“ от Регламент (ЕС)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p w:rsidR="00E2238C" w:rsidRPr="00F43DD7" w:rsidRDefault="00276EE3"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6. </w:t>
      </w:r>
      <w:r w:rsidR="00E2238C" w:rsidRPr="00F43DD7">
        <w:rPr>
          <w:rFonts w:ascii="Times New Roman" w:eastAsia="Times New Roman" w:hAnsi="Times New Roman" w:cs="Times New Roman"/>
          <w:sz w:val="24"/>
          <w:szCs w:val="24"/>
          <w:highlight w:val="white"/>
          <w:shd w:val="clear" w:color="auto" w:fill="FEFEFE"/>
          <w:lang w:eastAsia="bg-BG"/>
        </w:rPr>
        <w:t>„Проект“ е специфичен набор от координирани дейности, които се предприемат от бенефициентите и партньорите за постигане на конкретни цели в определен период от време с определен бюджет.</w:t>
      </w:r>
    </w:p>
    <w:p w:rsidR="00E2238C" w:rsidRPr="00F43DD7" w:rsidRDefault="00276EE3"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7</w:t>
      </w:r>
      <w:r w:rsidR="00E2238C" w:rsidRPr="00F43DD7">
        <w:rPr>
          <w:rFonts w:ascii="Times New Roman" w:eastAsia="Times New Roman" w:hAnsi="Times New Roman" w:cs="Times New Roman"/>
          <w:sz w:val="24"/>
          <w:szCs w:val="24"/>
          <w:highlight w:val="white"/>
          <w:shd w:val="clear" w:color="auto" w:fill="FEFEFE"/>
          <w:lang w:eastAsia="bg-BG"/>
        </w:rPr>
        <w:t xml:space="preserve">. „Проектно </w:t>
      </w:r>
      <w:r w:rsidR="00E2238C" w:rsidRPr="00F43DD7">
        <w:rPr>
          <w:rFonts w:ascii="Times New Roman" w:eastAsia="Times New Roman" w:hAnsi="Times New Roman" w:cs="Times New Roman"/>
          <w:sz w:val="24"/>
          <w:szCs w:val="24"/>
          <w:shd w:val="clear" w:color="auto" w:fill="FEFEFE"/>
          <w:lang w:eastAsia="bg-BG"/>
        </w:rPr>
        <w:t xml:space="preserve">предложение“ е подаден за одобрение в рамките на процедура за предоставяне на финансова помощ проект. </w:t>
      </w:r>
    </w:p>
    <w:p w:rsidR="00E2238C" w:rsidRPr="00F43DD7" w:rsidRDefault="00276EE3"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FB7D63">
        <w:rPr>
          <w:rFonts w:ascii="Times New Roman" w:eastAsia="Times New Roman" w:hAnsi="Times New Roman" w:cs="Times New Roman"/>
          <w:sz w:val="24"/>
          <w:szCs w:val="24"/>
          <w:shd w:val="clear" w:color="auto" w:fill="FEFEFE"/>
          <w:lang w:eastAsia="bg-BG"/>
        </w:rPr>
        <w:t xml:space="preserve">. </w:t>
      </w:r>
      <w:r w:rsidR="00E2238C" w:rsidRPr="00F43DD7">
        <w:rPr>
          <w:rFonts w:ascii="Times New Roman" w:eastAsia="Times New Roman" w:hAnsi="Times New Roman" w:cs="Times New Roman"/>
          <w:sz w:val="24"/>
          <w:szCs w:val="24"/>
          <w:shd w:val="clear" w:color="auto" w:fill="FEFEFE"/>
          <w:lang w:eastAsia="bg-BG"/>
        </w:rPr>
        <w:t xml:space="preserve">„Стратегия за Водено от общностите местно развитие“ </w:t>
      </w:r>
      <w:r w:rsidR="00C51A84" w:rsidRPr="00C51A84">
        <w:rPr>
          <w:rFonts w:ascii="Times New Roman" w:eastAsia="Times New Roman" w:hAnsi="Times New Roman" w:cs="Times New Roman"/>
          <w:sz w:val="24"/>
          <w:szCs w:val="24"/>
          <w:shd w:val="clear" w:color="auto" w:fill="FEFEFE"/>
          <w:lang w:eastAsia="bg-BG"/>
        </w:rPr>
        <w:t xml:space="preserve">е стратегия по смисъла на чл. 2, т. 19 от Регламент (ЕС) 1303/2013 г. на Европейския парламент и на Съвета от 17 декември 2013 година за определяне на </w:t>
      </w:r>
      <w:proofErr w:type="spellStart"/>
      <w:r w:rsidR="00C51A84" w:rsidRPr="00C51A84">
        <w:rPr>
          <w:rFonts w:ascii="Times New Roman" w:eastAsia="Times New Roman" w:hAnsi="Times New Roman" w:cs="Times New Roman"/>
          <w:sz w:val="24"/>
          <w:szCs w:val="24"/>
          <w:shd w:val="clear" w:color="auto" w:fill="FEFEFE"/>
          <w:lang w:eastAsia="bg-BG"/>
        </w:rPr>
        <w:t>общоприложими</w:t>
      </w:r>
      <w:proofErr w:type="spellEnd"/>
      <w:r w:rsidR="00C51A84" w:rsidRPr="00C51A84">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00C51A84" w:rsidRPr="00C51A84">
        <w:rPr>
          <w:rFonts w:ascii="Times New Roman" w:eastAsia="Times New Roman" w:hAnsi="Times New Roman" w:cs="Times New Roman"/>
          <w:sz w:val="24"/>
          <w:szCs w:val="24"/>
          <w:shd w:val="clear" w:color="auto" w:fill="FEFEFE"/>
          <w:lang w:eastAsia="bg-BG"/>
        </w:rPr>
        <w:t>Кохезионния</w:t>
      </w:r>
      <w:proofErr w:type="spellEnd"/>
      <w:r w:rsidR="00C51A84" w:rsidRPr="00C51A84">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w:t>
      </w:r>
      <w:r w:rsidR="00C51A84" w:rsidRPr="00C51A84">
        <w:rPr>
          <w:rFonts w:ascii="Times New Roman" w:eastAsia="Times New Roman" w:hAnsi="Times New Roman" w:cs="Times New Roman"/>
          <w:sz w:val="24"/>
          <w:szCs w:val="24"/>
          <w:shd w:val="clear" w:color="auto" w:fill="FEFEFE"/>
          <w:lang w:eastAsia="bg-BG"/>
        </w:rPr>
        <w:lastRenderedPageBreak/>
        <w:t xml:space="preserve">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51A84" w:rsidRPr="00C51A84">
        <w:rPr>
          <w:rFonts w:ascii="Times New Roman" w:eastAsia="Times New Roman" w:hAnsi="Times New Roman" w:cs="Times New Roman"/>
          <w:sz w:val="24"/>
          <w:szCs w:val="24"/>
          <w:shd w:val="clear" w:color="auto" w:fill="FEFEFE"/>
          <w:lang w:eastAsia="bg-BG"/>
        </w:rPr>
        <w:t>Кохезионния</w:t>
      </w:r>
      <w:proofErr w:type="spellEnd"/>
      <w:r w:rsidR="00C51A84" w:rsidRPr="00C51A84">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p>
    <w:p w:rsidR="00E2238C" w:rsidRPr="00F43DD7" w:rsidRDefault="00276EE3" w:rsidP="00A229F5">
      <w:pPr>
        <w:pBdr>
          <w:left w:val="single" w:sz="4" w:space="4" w:color="auto"/>
          <w:bottom w:val="single" w:sz="4" w:space="1" w:color="auto"/>
          <w:right w:val="single" w:sz="4" w:space="1" w:color="auto"/>
        </w:pBdr>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lang w:eastAsia="bg-BG"/>
        </w:rPr>
        <w:t>9</w:t>
      </w:r>
      <w:r w:rsidR="00E2238C" w:rsidRPr="00F43DD7">
        <w:rPr>
          <w:rFonts w:ascii="Times New Roman" w:eastAsia="Times New Roman" w:hAnsi="Times New Roman" w:cs="Times New Roman"/>
          <w:sz w:val="24"/>
          <w:szCs w:val="24"/>
          <w:shd w:val="clear" w:color="auto" w:fill="FEFEFE"/>
          <w:lang w:eastAsia="bg-BG"/>
        </w:rPr>
        <w:t xml:space="preserve">. „Финансова помощ“ е безвъзмездна финансова помощ по смисъла на Закона за управление на средствата от Европейските структурни и инвестиционни фондове. </w:t>
      </w:r>
    </w:p>
    <w:p w:rsidR="00E2238C" w:rsidRPr="00F43DD7" w:rsidRDefault="00E2238C" w:rsidP="00A43A7C">
      <w:pPr>
        <w:keepNext/>
        <w:keepLines/>
        <w:spacing w:before="480" w:after="0"/>
        <w:jc w:val="both"/>
        <w:outlineLvl w:val="0"/>
        <w:rPr>
          <w:rFonts w:ascii="Times New Roman" w:eastAsiaTheme="majorEastAsia" w:hAnsi="Times New Roman" w:cs="Times New Roman"/>
          <w:b/>
          <w:bCs/>
          <w:sz w:val="24"/>
          <w:szCs w:val="24"/>
        </w:rPr>
      </w:pPr>
      <w:bookmarkStart w:id="90" w:name="_Toc499563705"/>
      <w:r w:rsidRPr="00F43DD7">
        <w:rPr>
          <w:rFonts w:ascii="Times New Roman" w:eastAsiaTheme="majorEastAsia" w:hAnsi="Times New Roman" w:cs="Times New Roman"/>
          <w:b/>
          <w:bCs/>
          <w:sz w:val="24"/>
          <w:szCs w:val="24"/>
        </w:rPr>
        <w:t>28. Приложения към Условията за кандидатстване:</w:t>
      </w:r>
      <w:bookmarkEnd w:id="90"/>
    </w:p>
    <w:tbl>
      <w:tblPr>
        <w:tblStyle w:val="TableGrid"/>
        <w:tblW w:w="0" w:type="auto"/>
        <w:tblLook w:val="04A0" w:firstRow="1" w:lastRow="0" w:firstColumn="1" w:lastColumn="0" w:noHBand="0" w:noVBand="1"/>
        <w:tblPrChange w:id="91" w:author="Ralitsa Vasileva" w:date="2020-05-12T12:20:00Z">
          <w:tblPr>
            <w:tblStyle w:val="TableGrid"/>
            <w:tblW w:w="0" w:type="auto"/>
            <w:tblLook w:val="04A0" w:firstRow="1" w:lastRow="0" w:firstColumn="1" w:lastColumn="0" w:noHBand="0" w:noVBand="1"/>
          </w:tblPr>
        </w:tblPrChange>
      </w:tblPr>
      <w:tblGrid>
        <w:gridCol w:w="10598"/>
        <w:tblGridChange w:id="92">
          <w:tblGrid>
            <w:gridCol w:w="9889"/>
          </w:tblGrid>
        </w:tblGridChange>
      </w:tblGrid>
      <w:tr w:rsidR="00E2238C" w:rsidRPr="00F43DD7" w:rsidTr="004B062E">
        <w:tc>
          <w:tcPr>
            <w:tcW w:w="10598" w:type="dxa"/>
            <w:tcPrChange w:id="93" w:author="Ralitsa Vasileva" w:date="2020-05-12T12:20:00Z">
              <w:tcPr>
                <w:tcW w:w="9889" w:type="dxa"/>
              </w:tcPr>
            </w:tcPrChange>
          </w:tcPr>
          <w:p w:rsidR="00E2238C" w:rsidRPr="00F43DD7" w:rsidRDefault="00E2238C" w:rsidP="00B449A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1. </w:t>
            </w:r>
            <w:r w:rsidR="00B42DF6" w:rsidRPr="00F43DD7">
              <w:rPr>
                <w:rFonts w:ascii="Times New Roman" w:hAnsi="Times New Roman" w:cs="Times New Roman"/>
                <w:sz w:val="24"/>
                <w:szCs w:val="24"/>
              </w:rPr>
              <w:t xml:space="preserve">Приложение № </w:t>
            </w:r>
            <w:r w:rsidR="00B42DF6">
              <w:rPr>
                <w:rFonts w:ascii="Times New Roman" w:hAnsi="Times New Roman" w:cs="Times New Roman"/>
                <w:sz w:val="24"/>
                <w:szCs w:val="24"/>
              </w:rPr>
              <w:t>1</w:t>
            </w:r>
            <w:r w:rsidR="00B42DF6" w:rsidRPr="00F43DD7">
              <w:rPr>
                <w:rFonts w:ascii="Times New Roman" w:hAnsi="Times New Roman" w:cs="Times New Roman"/>
                <w:sz w:val="24"/>
                <w:szCs w:val="24"/>
              </w:rPr>
              <w:t xml:space="preserve"> Списък с опростени разходи и документи, доказв</w:t>
            </w:r>
            <w:r w:rsidR="00B42DF6">
              <w:rPr>
                <w:rFonts w:ascii="Times New Roman" w:hAnsi="Times New Roman" w:cs="Times New Roman"/>
                <w:sz w:val="24"/>
                <w:szCs w:val="24"/>
              </w:rPr>
              <w:t>ащи  извършването на дейностите;</w:t>
            </w:r>
          </w:p>
          <w:p w:rsidR="00E2238C" w:rsidRPr="00F43DD7" w:rsidRDefault="008955E5">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E2238C" w:rsidRPr="00F43DD7">
              <w:rPr>
                <w:rFonts w:ascii="Times New Roman" w:hAnsi="Times New Roman" w:cs="Times New Roman"/>
                <w:sz w:val="24"/>
                <w:szCs w:val="24"/>
              </w:rPr>
              <w:t>.</w:t>
            </w:r>
            <w:r w:rsidR="00B42DF6" w:rsidRPr="00F43DD7">
              <w:rPr>
                <w:rFonts w:ascii="Times New Roman" w:hAnsi="Times New Roman" w:cs="Times New Roman"/>
                <w:sz w:val="24"/>
                <w:szCs w:val="24"/>
              </w:rPr>
              <w:t xml:space="preserve">Приложение № </w:t>
            </w:r>
            <w:r w:rsidR="00B42DF6">
              <w:rPr>
                <w:rFonts w:ascii="Times New Roman" w:hAnsi="Times New Roman" w:cs="Times New Roman"/>
                <w:sz w:val="24"/>
                <w:szCs w:val="24"/>
              </w:rPr>
              <w:t xml:space="preserve">2 </w:t>
            </w:r>
            <w:r w:rsidR="00B42DF6" w:rsidRPr="00F43DD7">
              <w:rPr>
                <w:rFonts w:ascii="Times New Roman" w:hAnsi="Times New Roman" w:cs="Times New Roman"/>
                <w:sz w:val="24"/>
                <w:szCs w:val="24"/>
              </w:rPr>
              <w:t>Критерии за административно съответствие и допустимост на проект за подготвителни дейности</w:t>
            </w:r>
            <w:r w:rsidR="00B42DF6">
              <w:rPr>
                <w:rFonts w:ascii="Times New Roman" w:hAnsi="Times New Roman" w:cs="Times New Roman"/>
                <w:sz w:val="24"/>
                <w:szCs w:val="24"/>
              </w:rPr>
              <w:t>;</w:t>
            </w:r>
          </w:p>
          <w:p w:rsidR="00E2238C" w:rsidRPr="00F43DD7" w:rsidRDefault="00813D86">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E2238C" w:rsidRPr="00F43DD7">
              <w:rPr>
                <w:rFonts w:ascii="Times New Roman" w:hAnsi="Times New Roman" w:cs="Times New Roman"/>
                <w:sz w:val="24"/>
                <w:szCs w:val="24"/>
              </w:rPr>
              <w:t>.</w:t>
            </w:r>
            <w:r w:rsidR="00B42DF6" w:rsidRPr="00F43DD7">
              <w:rPr>
                <w:rFonts w:ascii="Times New Roman" w:hAnsi="Times New Roman" w:cs="Times New Roman"/>
                <w:sz w:val="24"/>
                <w:szCs w:val="24"/>
              </w:rPr>
              <w:t xml:space="preserve"> Приложение № </w:t>
            </w:r>
            <w:r w:rsidR="00B42DF6">
              <w:rPr>
                <w:rFonts w:ascii="Times New Roman" w:hAnsi="Times New Roman" w:cs="Times New Roman"/>
                <w:sz w:val="24"/>
                <w:szCs w:val="24"/>
              </w:rPr>
              <w:t>3 Критерии за техническа и финансова оценка</w:t>
            </w:r>
            <w:r w:rsidR="005A2A3C">
              <w:rPr>
                <w:rFonts w:ascii="Times New Roman" w:hAnsi="Times New Roman" w:cs="Times New Roman"/>
                <w:sz w:val="24"/>
                <w:szCs w:val="24"/>
              </w:rPr>
              <w:t xml:space="preserve"> </w:t>
            </w:r>
            <w:r w:rsidR="0083727C">
              <w:rPr>
                <w:rFonts w:ascii="Times New Roman" w:hAnsi="Times New Roman" w:cs="Times New Roman"/>
                <w:sz w:val="24"/>
                <w:szCs w:val="24"/>
              </w:rPr>
              <w:t>на проект за подготвителни дейности</w:t>
            </w:r>
            <w:r w:rsidR="00B42DF6">
              <w:rPr>
                <w:rFonts w:ascii="Times New Roman" w:hAnsi="Times New Roman" w:cs="Times New Roman"/>
                <w:sz w:val="24"/>
                <w:szCs w:val="24"/>
              </w:rPr>
              <w:t>;</w:t>
            </w:r>
          </w:p>
          <w:p w:rsidR="00AB470D" w:rsidRDefault="00B42DF6" w:rsidP="0083727C">
            <w:pPr>
              <w:spacing w:line="276" w:lineRule="auto"/>
              <w:jc w:val="both"/>
              <w:rPr>
                <w:rFonts w:ascii="Times New Roman" w:hAnsi="Times New Roman" w:cs="Times New Roman"/>
                <w:sz w:val="24"/>
                <w:szCs w:val="24"/>
              </w:rPr>
            </w:pPr>
            <w:r w:rsidRPr="0083727C">
              <w:rPr>
                <w:rFonts w:ascii="Times New Roman" w:hAnsi="Times New Roman" w:cs="Times New Roman"/>
                <w:sz w:val="24"/>
                <w:szCs w:val="24"/>
              </w:rPr>
              <w:t>4</w:t>
            </w:r>
            <w:r w:rsidR="00E2238C" w:rsidRPr="0083727C">
              <w:rPr>
                <w:rFonts w:ascii="Times New Roman" w:hAnsi="Times New Roman" w:cs="Times New Roman"/>
                <w:sz w:val="24"/>
                <w:szCs w:val="24"/>
              </w:rPr>
              <w:t>.</w:t>
            </w:r>
            <w:r w:rsidR="00AB470D" w:rsidRPr="0083727C">
              <w:rPr>
                <w:rFonts w:ascii="Times New Roman" w:hAnsi="Times New Roman" w:cs="Times New Roman"/>
                <w:sz w:val="24"/>
                <w:szCs w:val="24"/>
              </w:rPr>
              <w:t xml:space="preserve"> Приложение № 4 Декларация </w:t>
            </w:r>
            <w:r w:rsidR="00AE53ED" w:rsidRPr="0083727C">
              <w:rPr>
                <w:rFonts w:ascii="Times New Roman" w:hAnsi="Times New Roman" w:cs="Times New Roman"/>
                <w:sz w:val="24"/>
                <w:szCs w:val="24"/>
              </w:rPr>
              <w:t>за липса на основания за отстраняване</w:t>
            </w:r>
            <w:r w:rsidR="00AB470D" w:rsidRPr="0083727C">
              <w:rPr>
                <w:rFonts w:ascii="Times New Roman" w:hAnsi="Times New Roman" w:cs="Times New Roman"/>
                <w:sz w:val="24"/>
                <w:szCs w:val="24"/>
              </w:rPr>
              <w:t>;</w:t>
            </w:r>
          </w:p>
          <w:p w:rsidR="00E2238C" w:rsidRDefault="00AB470D" w:rsidP="008372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B42DF6" w:rsidRPr="006B31CC">
              <w:rPr>
                <w:rFonts w:ascii="Times New Roman" w:hAnsi="Times New Roman" w:cs="Times New Roman"/>
                <w:sz w:val="24"/>
                <w:szCs w:val="24"/>
              </w:rPr>
              <w:t xml:space="preserve">Приложение № </w:t>
            </w:r>
            <w:r>
              <w:rPr>
                <w:rFonts w:ascii="Times New Roman" w:hAnsi="Times New Roman" w:cs="Times New Roman"/>
                <w:sz w:val="24"/>
                <w:szCs w:val="24"/>
              </w:rPr>
              <w:t>5</w:t>
            </w:r>
            <w:r w:rsidR="005A2A3C">
              <w:rPr>
                <w:rFonts w:ascii="Times New Roman" w:hAnsi="Times New Roman" w:cs="Times New Roman"/>
                <w:sz w:val="24"/>
                <w:szCs w:val="24"/>
              </w:rPr>
              <w:t xml:space="preserve"> </w:t>
            </w:r>
            <w:r w:rsidR="00A229F5">
              <w:rPr>
                <w:rFonts w:ascii="Times New Roman" w:hAnsi="Times New Roman" w:cs="Times New Roman"/>
                <w:sz w:val="24"/>
                <w:szCs w:val="24"/>
              </w:rPr>
              <w:t>Декларация</w:t>
            </w:r>
            <w:r w:rsidR="005B2FD2">
              <w:rPr>
                <w:rFonts w:ascii="Times New Roman" w:hAnsi="Times New Roman" w:cs="Times New Roman"/>
                <w:sz w:val="24"/>
                <w:szCs w:val="24"/>
                <w:lang w:val="en-US"/>
              </w:rPr>
              <w:t xml:space="preserve"> </w:t>
            </w:r>
            <w:r w:rsidR="00016D18">
              <w:rPr>
                <w:rFonts w:ascii="Times New Roman" w:hAnsi="Times New Roman" w:cs="Times New Roman"/>
                <w:sz w:val="24"/>
                <w:szCs w:val="24"/>
              </w:rPr>
              <w:t xml:space="preserve">за съгласие с предоставянето на </w:t>
            </w:r>
            <w:r w:rsidR="00B42DF6">
              <w:rPr>
                <w:rFonts w:ascii="Times New Roman" w:hAnsi="Times New Roman" w:cs="Times New Roman"/>
                <w:sz w:val="24"/>
                <w:szCs w:val="24"/>
              </w:rPr>
              <w:t xml:space="preserve">данни </w:t>
            </w:r>
            <w:r w:rsidR="00016D18">
              <w:rPr>
                <w:rFonts w:ascii="Times New Roman" w:hAnsi="Times New Roman" w:cs="Times New Roman"/>
                <w:sz w:val="24"/>
                <w:szCs w:val="24"/>
              </w:rPr>
              <w:t>от</w:t>
            </w:r>
            <w:r w:rsidR="00B42DF6">
              <w:rPr>
                <w:rFonts w:ascii="Times New Roman" w:hAnsi="Times New Roman" w:cs="Times New Roman"/>
                <w:sz w:val="24"/>
                <w:szCs w:val="24"/>
              </w:rPr>
              <w:t xml:space="preserve"> НСИ</w:t>
            </w:r>
            <w:r w:rsidR="00016D18">
              <w:rPr>
                <w:rFonts w:ascii="Times New Roman" w:hAnsi="Times New Roman" w:cs="Times New Roman"/>
                <w:sz w:val="24"/>
                <w:szCs w:val="24"/>
              </w:rPr>
              <w:t xml:space="preserve"> на УО и ДФЗ  - РА</w:t>
            </w:r>
            <w:r w:rsidR="00A229F5">
              <w:rPr>
                <w:rFonts w:ascii="Times New Roman" w:hAnsi="Times New Roman" w:cs="Times New Roman"/>
                <w:sz w:val="24"/>
                <w:szCs w:val="24"/>
              </w:rPr>
              <w:t>;</w:t>
            </w:r>
          </w:p>
          <w:p w:rsidR="00B75488" w:rsidRDefault="00AB470D" w:rsidP="00B449AC">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8441AA">
              <w:rPr>
                <w:rFonts w:ascii="Times New Roman" w:hAnsi="Times New Roman" w:cs="Times New Roman"/>
                <w:sz w:val="24"/>
                <w:szCs w:val="24"/>
              </w:rPr>
              <w:t xml:space="preserve">. </w:t>
            </w:r>
            <w:r w:rsidR="00B75488">
              <w:rPr>
                <w:rFonts w:ascii="Times New Roman" w:hAnsi="Times New Roman" w:cs="Times New Roman"/>
                <w:sz w:val="24"/>
                <w:szCs w:val="24"/>
              </w:rPr>
              <w:t xml:space="preserve">Приложение № </w:t>
            </w:r>
            <w:r>
              <w:rPr>
                <w:rFonts w:ascii="Times New Roman" w:hAnsi="Times New Roman" w:cs="Times New Roman"/>
                <w:sz w:val="24"/>
                <w:szCs w:val="24"/>
              </w:rPr>
              <w:t>6</w:t>
            </w:r>
            <w:r w:rsidR="005A2A3C">
              <w:rPr>
                <w:rFonts w:ascii="Times New Roman" w:hAnsi="Times New Roman" w:cs="Times New Roman"/>
                <w:sz w:val="24"/>
                <w:szCs w:val="24"/>
              </w:rPr>
              <w:t xml:space="preserve"> </w:t>
            </w:r>
            <w:r w:rsidR="006B0C0C">
              <w:rPr>
                <w:rFonts w:ascii="Times New Roman" w:hAnsi="Times New Roman" w:cs="Times New Roman"/>
                <w:sz w:val="24"/>
                <w:szCs w:val="24"/>
              </w:rPr>
              <w:t>Таблица за допустими инвестиции (б</w:t>
            </w:r>
            <w:r w:rsidR="00B75488">
              <w:rPr>
                <w:rFonts w:ascii="Times New Roman" w:hAnsi="Times New Roman" w:cs="Times New Roman"/>
                <w:sz w:val="24"/>
                <w:szCs w:val="24"/>
              </w:rPr>
              <w:t>юджет</w:t>
            </w:r>
            <w:r w:rsidR="00016D18">
              <w:rPr>
                <w:rFonts w:ascii="Times New Roman" w:hAnsi="Times New Roman" w:cs="Times New Roman"/>
                <w:sz w:val="24"/>
                <w:szCs w:val="24"/>
              </w:rPr>
              <w:t xml:space="preserve"> на проекта</w:t>
            </w:r>
            <w:r w:rsidR="006B0C0C">
              <w:rPr>
                <w:rFonts w:ascii="Times New Roman" w:hAnsi="Times New Roman" w:cs="Times New Roman"/>
                <w:sz w:val="24"/>
                <w:szCs w:val="24"/>
              </w:rPr>
              <w:t>)</w:t>
            </w:r>
            <w:r w:rsidR="00B75488">
              <w:rPr>
                <w:rFonts w:ascii="Times New Roman" w:hAnsi="Times New Roman" w:cs="Times New Roman"/>
                <w:sz w:val="24"/>
                <w:szCs w:val="24"/>
              </w:rPr>
              <w:t>;</w:t>
            </w:r>
          </w:p>
          <w:p w:rsidR="0021057D" w:rsidRDefault="00AB470D">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B75488">
              <w:rPr>
                <w:rFonts w:ascii="Times New Roman" w:hAnsi="Times New Roman" w:cs="Times New Roman"/>
                <w:sz w:val="24"/>
                <w:szCs w:val="24"/>
              </w:rPr>
              <w:t xml:space="preserve">. </w:t>
            </w:r>
            <w:r w:rsidR="0021057D">
              <w:rPr>
                <w:rFonts w:ascii="Times New Roman" w:hAnsi="Times New Roman" w:cs="Times New Roman"/>
                <w:sz w:val="24"/>
                <w:szCs w:val="24"/>
              </w:rPr>
              <w:t>Приложение № 7 Декларация за нередности;</w:t>
            </w:r>
          </w:p>
          <w:p w:rsidR="0021057D" w:rsidRDefault="0021057D">
            <w:pPr>
              <w:spacing w:line="276" w:lineRule="auto"/>
              <w:jc w:val="both"/>
              <w:rPr>
                <w:rFonts w:ascii="Times New Roman" w:hAnsi="Times New Roman" w:cs="Times New Roman"/>
                <w:sz w:val="24"/>
                <w:szCs w:val="24"/>
              </w:rPr>
            </w:pPr>
            <w:r>
              <w:rPr>
                <w:rFonts w:ascii="Times New Roman" w:hAnsi="Times New Roman" w:cs="Times New Roman"/>
                <w:sz w:val="24"/>
                <w:szCs w:val="24"/>
              </w:rPr>
              <w:t>8. Приложение № 8 Декларация за липса на изкуствен</w:t>
            </w:r>
            <w:r w:rsidR="00A87EE4">
              <w:rPr>
                <w:rFonts w:ascii="Times New Roman" w:hAnsi="Times New Roman" w:cs="Times New Roman"/>
                <w:sz w:val="24"/>
                <w:szCs w:val="24"/>
              </w:rPr>
              <w:t>о създадени</w:t>
            </w:r>
            <w:r>
              <w:rPr>
                <w:rFonts w:ascii="Times New Roman" w:hAnsi="Times New Roman" w:cs="Times New Roman"/>
                <w:sz w:val="24"/>
                <w:szCs w:val="24"/>
              </w:rPr>
              <w:t xml:space="preserve"> условия;</w:t>
            </w:r>
          </w:p>
          <w:p w:rsidR="007D2CD7" w:rsidRPr="00F43DD7" w:rsidRDefault="0021057D" w:rsidP="0021057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7D2CD7">
              <w:rPr>
                <w:rFonts w:ascii="Times New Roman" w:hAnsi="Times New Roman" w:cs="Times New Roman"/>
                <w:sz w:val="24"/>
                <w:szCs w:val="24"/>
              </w:rPr>
              <w:t xml:space="preserve">Приложение № </w:t>
            </w:r>
            <w:r>
              <w:rPr>
                <w:rFonts w:ascii="Times New Roman" w:hAnsi="Times New Roman" w:cs="Times New Roman"/>
                <w:sz w:val="24"/>
                <w:szCs w:val="24"/>
              </w:rPr>
              <w:t>9</w:t>
            </w:r>
            <w:r w:rsidR="005A2A3C">
              <w:rPr>
                <w:rFonts w:ascii="Times New Roman" w:hAnsi="Times New Roman" w:cs="Times New Roman"/>
                <w:sz w:val="24"/>
                <w:szCs w:val="24"/>
              </w:rPr>
              <w:t xml:space="preserve"> </w:t>
            </w:r>
            <w:r w:rsidR="00A457A5">
              <w:rPr>
                <w:rFonts w:ascii="Times New Roman" w:hAnsi="Times New Roman" w:cs="Times New Roman"/>
                <w:sz w:val="24"/>
                <w:szCs w:val="24"/>
              </w:rPr>
              <w:t>Административен договор</w:t>
            </w:r>
            <w:r w:rsidR="00ED2609">
              <w:rPr>
                <w:rFonts w:ascii="Times New Roman" w:hAnsi="Times New Roman" w:cs="Times New Roman"/>
                <w:sz w:val="24"/>
                <w:szCs w:val="24"/>
              </w:rPr>
              <w:t>.</w:t>
            </w:r>
          </w:p>
        </w:tc>
      </w:tr>
    </w:tbl>
    <w:p w:rsidR="00A457A5" w:rsidRDefault="00A457A5" w:rsidP="00083927">
      <w:pPr>
        <w:widowControl w:val="0"/>
        <w:autoSpaceDE w:val="0"/>
        <w:autoSpaceDN w:val="0"/>
        <w:adjustRightInd w:val="0"/>
        <w:jc w:val="both"/>
        <w:rPr>
          <w:rFonts w:ascii="Times New Roman" w:eastAsiaTheme="majorEastAsia" w:hAnsi="Times New Roman" w:cs="Times New Roman"/>
          <w:b/>
          <w:bCs/>
          <w:color w:val="000000" w:themeColor="text1"/>
          <w:sz w:val="24"/>
          <w:szCs w:val="24"/>
        </w:rPr>
      </w:pPr>
      <w:bookmarkStart w:id="94" w:name="_Toc499563704"/>
    </w:p>
    <w:bookmarkEnd w:id="94"/>
    <w:p w:rsidR="00083927" w:rsidRPr="00F43DD7" w:rsidRDefault="00083927" w:rsidP="00A43A7C">
      <w:pPr>
        <w:spacing w:before="120" w:after="0"/>
        <w:jc w:val="both"/>
        <w:rPr>
          <w:rFonts w:ascii="Times New Roman" w:hAnsi="Times New Roman" w:cs="Times New Roman"/>
          <w:b/>
          <w:sz w:val="24"/>
          <w:szCs w:val="24"/>
          <w:shd w:val="clear" w:color="auto" w:fill="FEFEFE"/>
        </w:rPr>
      </w:pPr>
    </w:p>
    <w:sectPr w:rsidR="00083927" w:rsidRPr="00F43DD7" w:rsidSect="004B062E">
      <w:footerReference w:type="default" r:id="rId12"/>
      <w:pgSz w:w="11906" w:h="16838"/>
      <w:pgMar w:top="1417" w:right="0" w:bottom="1134" w:left="1417" w:header="708" w:footer="708" w:gutter="0"/>
      <w:cols w:space="708"/>
      <w:docGrid w:linePitch="360"/>
      <w:sectPrChange w:id="95" w:author="Ralitsa Vasileva" w:date="2020-05-12T12:18:00Z">
        <w:sectPr w:rsidR="00083927" w:rsidRPr="00F43DD7" w:rsidSect="004B062E">
          <w:pgMar w:top="1417" w:right="707" w:bottom="1134" w:left="1417" w:header="708" w:footer="708" w:gutter="0"/>
        </w:sectPr>
      </w:sectPrChang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959590" w15:done="0"/>
  <w15:commentEx w15:paraId="1AAB55E0" w15:done="0"/>
  <w15:commentEx w15:paraId="5257B750" w15:done="0"/>
  <w15:commentEx w15:paraId="51A1666B" w15:done="0"/>
  <w15:commentEx w15:paraId="6B611B7D" w15:done="0"/>
  <w15:commentEx w15:paraId="0347D8D0" w15:done="0"/>
  <w15:commentEx w15:paraId="5302F6D7" w15:done="0"/>
  <w15:commentEx w15:paraId="3F46EE01" w15:done="0"/>
  <w15:commentEx w15:paraId="416136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0C" w:rsidRDefault="007E7A0C" w:rsidP="0075789F">
      <w:pPr>
        <w:spacing w:after="0" w:line="240" w:lineRule="auto"/>
      </w:pPr>
      <w:r>
        <w:separator/>
      </w:r>
    </w:p>
  </w:endnote>
  <w:endnote w:type="continuationSeparator" w:id="0">
    <w:p w:rsidR="007E7A0C" w:rsidRDefault="007E7A0C"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rsidR="004C035A" w:rsidRDefault="008A272B">
        <w:pPr>
          <w:pStyle w:val="Footer"/>
          <w:jc w:val="right"/>
        </w:pPr>
        <w:r>
          <w:fldChar w:fldCharType="begin"/>
        </w:r>
        <w:r w:rsidR="004C035A">
          <w:instrText xml:space="preserve"> PAGE   \* MERGEFORMAT </w:instrText>
        </w:r>
        <w:r>
          <w:fldChar w:fldCharType="separate"/>
        </w:r>
        <w:r w:rsidR="004B062E">
          <w:rPr>
            <w:noProof/>
          </w:rPr>
          <w:t>14</w:t>
        </w:r>
        <w:r>
          <w:rPr>
            <w:noProof/>
          </w:rPr>
          <w:fldChar w:fldCharType="end"/>
        </w:r>
      </w:p>
    </w:sdtContent>
  </w:sdt>
  <w:p w:rsidR="004C035A" w:rsidRDefault="004C03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0C" w:rsidRDefault="007E7A0C" w:rsidP="0075789F">
      <w:pPr>
        <w:spacing w:after="0" w:line="240" w:lineRule="auto"/>
      </w:pPr>
      <w:r>
        <w:separator/>
      </w:r>
    </w:p>
  </w:footnote>
  <w:footnote w:type="continuationSeparator" w:id="0">
    <w:p w:rsidR="007E7A0C" w:rsidRDefault="007E7A0C"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3177B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165124"/>
    <w:multiLevelType w:val="hybridMultilevel"/>
    <w:tmpl w:val="4AC0FA7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10">
    <w:nsid w:val="4832725C"/>
    <w:multiLevelType w:val="hybridMultilevel"/>
    <w:tmpl w:val="EEC82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9F73A9E"/>
    <w:multiLevelType w:val="hybridMultilevel"/>
    <w:tmpl w:val="6102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415D6E"/>
    <w:multiLevelType w:val="hybridMultilevel"/>
    <w:tmpl w:val="07A6C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14">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6"/>
  </w:num>
  <w:num w:numId="3">
    <w:abstractNumId w:val="5"/>
  </w:num>
  <w:num w:numId="4">
    <w:abstractNumId w:val="8"/>
  </w:num>
  <w:num w:numId="5">
    <w:abstractNumId w:val="14"/>
  </w:num>
  <w:num w:numId="6">
    <w:abstractNumId w:val="13"/>
  </w:num>
  <w:num w:numId="7">
    <w:abstractNumId w:val="15"/>
  </w:num>
  <w:num w:numId="8">
    <w:abstractNumId w:val="4"/>
  </w:num>
  <w:num w:numId="9">
    <w:abstractNumId w:val="0"/>
  </w:num>
  <w:num w:numId="10">
    <w:abstractNumId w:val="2"/>
  </w:num>
  <w:num w:numId="11">
    <w:abstractNumId w:val="11"/>
  </w:num>
  <w:num w:numId="12">
    <w:abstractNumId w:val="12"/>
  </w:num>
  <w:num w:numId="13">
    <w:abstractNumId w:val="3"/>
  </w:num>
  <w:num w:numId="14">
    <w:abstractNumId w:val="7"/>
  </w:num>
  <w:num w:numId="15">
    <w:abstractNumId w:val="10"/>
  </w:num>
  <w:num w:numId="16">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adov">
    <w15:presenceInfo w15:providerId="Windows Live" w15:userId="77bae6a2d9c110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0CA6"/>
    <w:rsid w:val="00002FDB"/>
    <w:rsid w:val="000033A3"/>
    <w:rsid w:val="00006A66"/>
    <w:rsid w:val="00007EE0"/>
    <w:rsid w:val="00011FBA"/>
    <w:rsid w:val="00012663"/>
    <w:rsid w:val="00016D18"/>
    <w:rsid w:val="00023108"/>
    <w:rsid w:val="00023D31"/>
    <w:rsid w:val="00024D3D"/>
    <w:rsid w:val="00025271"/>
    <w:rsid w:val="00025B83"/>
    <w:rsid w:val="000264A7"/>
    <w:rsid w:val="0002779A"/>
    <w:rsid w:val="00027CD4"/>
    <w:rsid w:val="00030913"/>
    <w:rsid w:val="00030DDB"/>
    <w:rsid w:val="000313DA"/>
    <w:rsid w:val="00032223"/>
    <w:rsid w:val="00036840"/>
    <w:rsid w:val="00042341"/>
    <w:rsid w:val="00042EC8"/>
    <w:rsid w:val="00045656"/>
    <w:rsid w:val="00051656"/>
    <w:rsid w:val="00052C59"/>
    <w:rsid w:val="00057B27"/>
    <w:rsid w:val="00060C84"/>
    <w:rsid w:val="00062761"/>
    <w:rsid w:val="0006413C"/>
    <w:rsid w:val="00065561"/>
    <w:rsid w:val="0006566F"/>
    <w:rsid w:val="000700E9"/>
    <w:rsid w:val="000702F9"/>
    <w:rsid w:val="00071E2A"/>
    <w:rsid w:val="0007325A"/>
    <w:rsid w:val="00073B94"/>
    <w:rsid w:val="00073D19"/>
    <w:rsid w:val="00083927"/>
    <w:rsid w:val="00083A36"/>
    <w:rsid w:val="00086F3C"/>
    <w:rsid w:val="00090E38"/>
    <w:rsid w:val="000917F2"/>
    <w:rsid w:val="00091812"/>
    <w:rsid w:val="000935B9"/>
    <w:rsid w:val="0009379D"/>
    <w:rsid w:val="00093F97"/>
    <w:rsid w:val="000955D9"/>
    <w:rsid w:val="00097CC2"/>
    <w:rsid w:val="000A0EA5"/>
    <w:rsid w:val="000A17C6"/>
    <w:rsid w:val="000A5EFE"/>
    <w:rsid w:val="000A6BAE"/>
    <w:rsid w:val="000A7F50"/>
    <w:rsid w:val="000B05D3"/>
    <w:rsid w:val="000B1F85"/>
    <w:rsid w:val="000B4336"/>
    <w:rsid w:val="000B5345"/>
    <w:rsid w:val="000B77CD"/>
    <w:rsid w:val="000C0508"/>
    <w:rsid w:val="000C489A"/>
    <w:rsid w:val="000C5A4D"/>
    <w:rsid w:val="000C71EE"/>
    <w:rsid w:val="000D02D9"/>
    <w:rsid w:val="000D0774"/>
    <w:rsid w:val="000D2E9D"/>
    <w:rsid w:val="000D384F"/>
    <w:rsid w:val="000D38B8"/>
    <w:rsid w:val="000D715D"/>
    <w:rsid w:val="000D78D9"/>
    <w:rsid w:val="000E0435"/>
    <w:rsid w:val="000E2AA6"/>
    <w:rsid w:val="000E340C"/>
    <w:rsid w:val="000E449A"/>
    <w:rsid w:val="000E5995"/>
    <w:rsid w:val="000E60BB"/>
    <w:rsid w:val="000E63FB"/>
    <w:rsid w:val="000E6540"/>
    <w:rsid w:val="000E7317"/>
    <w:rsid w:val="000F014F"/>
    <w:rsid w:val="000F2683"/>
    <w:rsid w:val="000F2BE4"/>
    <w:rsid w:val="000F2C28"/>
    <w:rsid w:val="000F352D"/>
    <w:rsid w:val="000F3CE3"/>
    <w:rsid w:val="000F49F2"/>
    <w:rsid w:val="000F5605"/>
    <w:rsid w:val="000F67AE"/>
    <w:rsid w:val="000F6A19"/>
    <w:rsid w:val="001023C4"/>
    <w:rsid w:val="00102869"/>
    <w:rsid w:val="001035A1"/>
    <w:rsid w:val="00104855"/>
    <w:rsid w:val="00104DAA"/>
    <w:rsid w:val="00105A1D"/>
    <w:rsid w:val="0010720A"/>
    <w:rsid w:val="00110C9A"/>
    <w:rsid w:val="00113147"/>
    <w:rsid w:val="00113607"/>
    <w:rsid w:val="00114D69"/>
    <w:rsid w:val="00114E98"/>
    <w:rsid w:val="00120641"/>
    <w:rsid w:val="00122B31"/>
    <w:rsid w:val="0012451A"/>
    <w:rsid w:val="00124FEC"/>
    <w:rsid w:val="001253FA"/>
    <w:rsid w:val="00126944"/>
    <w:rsid w:val="00131BFB"/>
    <w:rsid w:val="00132A7B"/>
    <w:rsid w:val="00133308"/>
    <w:rsid w:val="0013337C"/>
    <w:rsid w:val="00134D91"/>
    <w:rsid w:val="00135F6C"/>
    <w:rsid w:val="00136809"/>
    <w:rsid w:val="00141046"/>
    <w:rsid w:val="0014160F"/>
    <w:rsid w:val="0014258A"/>
    <w:rsid w:val="0014328A"/>
    <w:rsid w:val="00143C23"/>
    <w:rsid w:val="001445E3"/>
    <w:rsid w:val="0014520F"/>
    <w:rsid w:val="001456BA"/>
    <w:rsid w:val="001460AA"/>
    <w:rsid w:val="00150266"/>
    <w:rsid w:val="001526E6"/>
    <w:rsid w:val="00152884"/>
    <w:rsid w:val="00161AA3"/>
    <w:rsid w:val="00162749"/>
    <w:rsid w:val="00167233"/>
    <w:rsid w:val="00167530"/>
    <w:rsid w:val="001710E9"/>
    <w:rsid w:val="00171EF2"/>
    <w:rsid w:val="0017360A"/>
    <w:rsid w:val="001739D9"/>
    <w:rsid w:val="00173ECF"/>
    <w:rsid w:val="001749F6"/>
    <w:rsid w:val="00174CC6"/>
    <w:rsid w:val="00174D1F"/>
    <w:rsid w:val="00174F22"/>
    <w:rsid w:val="00176F59"/>
    <w:rsid w:val="00177085"/>
    <w:rsid w:val="00177480"/>
    <w:rsid w:val="00180660"/>
    <w:rsid w:val="001825A5"/>
    <w:rsid w:val="001903A2"/>
    <w:rsid w:val="00194111"/>
    <w:rsid w:val="00194C7F"/>
    <w:rsid w:val="001963CD"/>
    <w:rsid w:val="0019724A"/>
    <w:rsid w:val="001A0013"/>
    <w:rsid w:val="001A08D5"/>
    <w:rsid w:val="001A1454"/>
    <w:rsid w:val="001A2110"/>
    <w:rsid w:val="001A24BF"/>
    <w:rsid w:val="001A30BE"/>
    <w:rsid w:val="001A7084"/>
    <w:rsid w:val="001B018E"/>
    <w:rsid w:val="001B2F1C"/>
    <w:rsid w:val="001B36DB"/>
    <w:rsid w:val="001B5C6A"/>
    <w:rsid w:val="001B6334"/>
    <w:rsid w:val="001C4CD7"/>
    <w:rsid w:val="001C5645"/>
    <w:rsid w:val="001C5A99"/>
    <w:rsid w:val="001C6961"/>
    <w:rsid w:val="001D0674"/>
    <w:rsid w:val="001D1A59"/>
    <w:rsid w:val="001D23A3"/>
    <w:rsid w:val="001D3864"/>
    <w:rsid w:val="001E2479"/>
    <w:rsid w:val="001E3377"/>
    <w:rsid w:val="001E3CB9"/>
    <w:rsid w:val="001E577F"/>
    <w:rsid w:val="001E6F8B"/>
    <w:rsid w:val="001E7FB2"/>
    <w:rsid w:val="001F13E6"/>
    <w:rsid w:val="001F16ED"/>
    <w:rsid w:val="001F2311"/>
    <w:rsid w:val="001F36E1"/>
    <w:rsid w:val="00200C8B"/>
    <w:rsid w:val="00202221"/>
    <w:rsid w:val="00204D94"/>
    <w:rsid w:val="00207D59"/>
    <w:rsid w:val="00207F28"/>
    <w:rsid w:val="0021057D"/>
    <w:rsid w:val="00213202"/>
    <w:rsid w:val="002135F1"/>
    <w:rsid w:val="002141A1"/>
    <w:rsid w:val="00214DF2"/>
    <w:rsid w:val="002170E0"/>
    <w:rsid w:val="00217566"/>
    <w:rsid w:val="00217619"/>
    <w:rsid w:val="00221902"/>
    <w:rsid w:val="00222560"/>
    <w:rsid w:val="00222922"/>
    <w:rsid w:val="00222AE3"/>
    <w:rsid w:val="002234D0"/>
    <w:rsid w:val="00223A3B"/>
    <w:rsid w:val="0022461D"/>
    <w:rsid w:val="00224864"/>
    <w:rsid w:val="00224957"/>
    <w:rsid w:val="00226916"/>
    <w:rsid w:val="00230C39"/>
    <w:rsid w:val="00231AAD"/>
    <w:rsid w:val="00233C85"/>
    <w:rsid w:val="00233E6C"/>
    <w:rsid w:val="002355A4"/>
    <w:rsid w:val="00235715"/>
    <w:rsid w:val="00237BD6"/>
    <w:rsid w:val="00240166"/>
    <w:rsid w:val="00241961"/>
    <w:rsid w:val="00241C1C"/>
    <w:rsid w:val="00244438"/>
    <w:rsid w:val="00244653"/>
    <w:rsid w:val="0025269B"/>
    <w:rsid w:val="0025301B"/>
    <w:rsid w:val="00253FAF"/>
    <w:rsid w:val="002549A4"/>
    <w:rsid w:val="0025507C"/>
    <w:rsid w:val="002572AA"/>
    <w:rsid w:val="00266AB5"/>
    <w:rsid w:val="00267879"/>
    <w:rsid w:val="0027420D"/>
    <w:rsid w:val="00276EE3"/>
    <w:rsid w:val="00280EF9"/>
    <w:rsid w:val="00282D9D"/>
    <w:rsid w:val="00282E5D"/>
    <w:rsid w:val="002862FD"/>
    <w:rsid w:val="00286B36"/>
    <w:rsid w:val="00286E74"/>
    <w:rsid w:val="00287852"/>
    <w:rsid w:val="00293B6F"/>
    <w:rsid w:val="0029666E"/>
    <w:rsid w:val="00297478"/>
    <w:rsid w:val="002A0534"/>
    <w:rsid w:val="002A1899"/>
    <w:rsid w:val="002A4F88"/>
    <w:rsid w:val="002A694A"/>
    <w:rsid w:val="002B015A"/>
    <w:rsid w:val="002B5825"/>
    <w:rsid w:val="002B5921"/>
    <w:rsid w:val="002B5E14"/>
    <w:rsid w:val="002B70FF"/>
    <w:rsid w:val="002C2043"/>
    <w:rsid w:val="002C4A37"/>
    <w:rsid w:val="002C4FAA"/>
    <w:rsid w:val="002C6074"/>
    <w:rsid w:val="002C7067"/>
    <w:rsid w:val="002D090B"/>
    <w:rsid w:val="002D0E33"/>
    <w:rsid w:val="002D2D1A"/>
    <w:rsid w:val="002D3D5C"/>
    <w:rsid w:val="002D42B5"/>
    <w:rsid w:val="002D4B12"/>
    <w:rsid w:val="002D5B35"/>
    <w:rsid w:val="002D72F6"/>
    <w:rsid w:val="002D790E"/>
    <w:rsid w:val="002E0D4A"/>
    <w:rsid w:val="002E1530"/>
    <w:rsid w:val="002E3225"/>
    <w:rsid w:val="002E3B1C"/>
    <w:rsid w:val="002E3B73"/>
    <w:rsid w:val="002E7BBF"/>
    <w:rsid w:val="002F4B19"/>
    <w:rsid w:val="002F5377"/>
    <w:rsid w:val="002F56A6"/>
    <w:rsid w:val="002F725D"/>
    <w:rsid w:val="002F7516"/>
    <w:rsid w:val="003000F1"/>
    <w:rsid w:val="00301232"/>
    <w:rsid w:val="00304323"/>
    <w:rsid w:val="00307428"/>
    <w:rsid w:val="0031515C"/>
    <w:rsid w:val="0031597E"/>
    <w:rsid w:val="003172B3"/>
    <w:rsid w:val="0032100C"/>
    <w:rsid w:val="00322521"/>
    <w:rsid w:val="0032503C"/>
    <w:rsid w:val="003263CB"/>
    <w:rsid w:val="0032698F"/>
    <w:rsid w:val="00335507"/>
    <w:rsid w:val="00342340"/>
    <w:rsid w:val="003430A8"/>
    <w:rsid w:val="00352DA2"/>
    <w:rsid w:val="00353834"/>
    <w:rsid w:val="0035415D"/>
    <w:rsid w:val="003602F7"/>
    <w:rsid w:val="003644AE"/>
    <w:rsid w:val="00364BE0"/>
    <w:rsid w:val="003661A5"/>
    <w:rsid w:val="003662DC"/>
    <w:rsid w:val="0036660B"/>
    <w:rsid w:val="00370494"/>
    <w:rsid w:val="00371B50"/>
    <w:rsid w:val="0037211B"/>
    <w:rsid w:val="00373DE5"/>
    <w:rsid w:val="00381ED9"/>
    <w:rsid w:val="00382E2E"/>
    <w:rsid w:val="00383A63"/>
    <w:rsid w:val="00384607"/>
    <w:rsid w:val="00384EAD"/>
    <w:rsid w:val="0038585F"/>
    <w:rsid w:val="0038690F"/>
    <w:rsid w:val="00387AAC"/>
    <w:rsid w:val="00390FC4"/>
    <w:rsid w:val="00391B45"/>
    <w:rsid w:val="003924ED"/>
    <w:rsid w:val="00392C38"/>
    <w:rsid w:val="00394C6B"/>
    <w:rsid w:val="00394CE2"/>
    <w:rsid w:val="00396CE5"/>
    <w:rsid w:val="00397283"/>
    <w:rsid w:val="003A2B64"/>
    <w:rsid w:val="003A443D"/>
    <w:rsid w:val="003A473E"/>
    <w:rsid w:val="003B22EE"/>
    <w:rsid w:val="003B3349"/>
    <w:rsid w:val="003B5935"/>
    <w:rsid w:val="003B5946"/>
    <w:rsid w:val="003C1924"/>
    <w:rsid w:val="003C4593"/>
    <w:rsid w:val="003C59FB"/>
    <w:rsid w:val="003C637F"/>
    <w:rsid w:val="003D05A9"/>
    <w:rsid w:val="003D1757"/>
    <w:rsid w:val="003D1C40"/>
    <w:rsid w:val="003D2019"/>
    <w:rsid w:val="003D5D81"/>
    <w:rsid w:val="003D64DB"/>
    <w:rsid w:val="003D790D"/>
    <w:rsid w:val="003E56F2"/>
    <w:rsid w:val="003E6AC9"/>
    <w:rsid w:val="003E7540"/>
    <w:rsid w:val="003E7831"/>
    <w:rsid w:val="003F0C24"/>
    <w:rsid w:val="003F2043"/>
    <w:rsid w:val="003F2363"/>
    <w:rsid w:val="003F3AB8"/>
    <w:rsid w:val="003F6BB8"/>
    <w:rsid w:val="00400220"/>
    <w:rsid w:val="00400E41"/>
    <w:rsid w:val="00401692"/>
    <w:rsid w:val="004021A6"/>
    <w:rsid w:val="0040279E"/>
    <w:rsid w:val="00402F12"/>
    <w:rsid w:val="00403F3D"/>
    <w:rsid w:val="004041A6"/>
    <w:rsid w:val="00405B24"/>
    <w:rsid w:val="00405FE9"/>
    <w:rsid w:val="004115F5"/>
    <w:rsid w:val="00413FEC"/>
    <w:rsid w:val="00414266"/>
    <w:rsid w:val="00414DFB"/>
    <w:rsid w:val="004201A7"/>
    <w:rsid w:val="004221E4"/>
    <w:rsid w:val="0042483B"/>
    <w:rsid w:val="0042551E"/>
    <w:rsid w:val="00427DD4"/>
    <w:rsid w:val="00434148"/>
    <w:rsid w:val="004372EE"/>
    <w:rsid w:val="00440E58"/>
    <w:rsid w:val="004429DD"/>
    <w:rsid w:val="00443279"/>
    <w:rsid w:val="00445907"/>
    <w:rsid w:val="00446570"/>
    <w:rsid w:val="00446788"/>
    <w:rsid w:val="0044728F"/>
    <w:rsid w:val="00447669"/>
    <w:rsid w:val="004505A8"/>
    <w:rsid w:val="00453515"/>
    <w:rsid w:val="0045641D"/>
    <w:rsid w:val="0045794A"/>
    <w:rsid w:val="004608E6"/>
    <w:rsid w:val="0046183A"/>
    <w:rsid w:val="00463793"/>
    <w:rsid w:val="00464BC6"/>
    <w:rsid w:val="00466CA9"/>
    <w:rsid w:val="00470E40"/>
    <w:rsid w:val="00481457"/>
    <w:rsid w:val="0048203F"/>
    <w:rsid w:val="004846A0"/>
    <w:rsid w:val="0048629A"/>
    <w:rsid w:val="004909BB"/>
    <w:rsid w:val="004911F2"/>
    <w:rsid w:val="004918B7"/>
    <w:rsid w:val="00497B8D"/>
    <w:rsid w:val="004A0143"/>
    <w:rsid w:val="004A1111"/>
    <w:rsid w:val="004A26F8"/>
    <w:rsid w:val="004A4A71"/>
    <w:rsid w:val="004A7A67"/>
    <w:rsid w:val="004A7EAF"/>
    <w:rsid w:val="004B062E"/>
    <w:rsid w:val="004B0F79"/>
    <w:rsid w:val="004B3391"/>
    <w:rsid w:val="004B4FD2"/>
    <w:rsid w:val="004B53BD"/>
    <w:rsid w:val="004B7442"/>
    <w:rsid w:val="004C0246"/>
    <w:rsid w:val="004C035A"/>
    <w:rsid w:val="004C0F90"/>
    <w:rsid w:val="004C1E75"/>
    <w:rsid w:val="004C480C"/>
    <w:rsid w:val="004C535A"/>
    <w:rsid w:val="004C5790"/>
    <w:rsid w:val="004C61EE"/>
    <w:rsid w:val="004C7E1C"/>
    <w:rsid w:val="004D3E54"/>
    <w:rsid w:val="004D4315"/>
    <w:rsid w:val="004D5CE4"/>
    <w:rsid w:val="004D7FB0"/>
    <w:rsid w:val="004E3617"/>
    <w:rsid w:val="004E6F05"/>
    <w:rsid w:val="004F2633"/>
    <w:rsid w:val="004F3D95"/>
    <w:rsid w:val="004F461B"/>
    <w:rsid w:val="004F4880"/>
    <w:rsid w:val="004F4DF7"/>
    <w:rsid w:val="004F652D"/>
    <w:rsid w:val="004F6ED3"/>
    <w:rsid w:val="004F744F"/>
    <w:rsid w:val="0050227F"/>
    <w:rsid w:val="00503809"/>
    <w:rsid w:val="00505A85"/>
    <w:rsid w:val="00505EA7"/>
    <w:rsid w:val="0050629A"/>
    <w:rsid w:val="00506B4A"/>
    <w:rsid w:val="00506E80"/>
    <w:rsid w:val="005078C3"/>
    <w:rsid w:val="005127A9"/>
    <w:rsid w:val="00512A9D"/>
    <w:rsid w:val="005130A4"/>
    <w:rsid w:val="00514879"/>
    <w:rsid w:val="00517048"/>
    <w:rsid w:val="00520507"/>
    <w:rsid w:val="0052457D"/>
    <w:rsid w:val="00524A3A"/>
    <w:rsid w:val="00524CD2"/>
    <w:rsid w:val="005258F9"/>
    <w:rsid w:val="0052597A"/>
    <w:rsid w:val="00525D95"/>
    <w:rsid w:val="00526160"/>
    <w:rsid w:val="00527EB9"/>
    <w:rsid w:val="00532003"/>
    <w:rsid w:val="00533064"/>
    <w:rsid w:val="0053553F"/>
    <w:rsid w:val="00535FE6"/>
    <w:rsid w:val="00537D9B"/>
    <w:rsid w:val="00540C00"/>
    <w:rsid w:val="00541199"/>
    <w:rsid w:val="00541598"/>
    <w:rsid w:val="0054164B"/>
    <w:rsid w:val="005426C7"/>
    <w:rsid w:val="0054449B"/>
    <w:rsid w:val="00544BA7"/>
    <w:rsid w:val="0054577A"/>
    <w:rsid w:val="00545E3D"/>
    <w:rsid w:val="00546A8B"/>
    <w:rsid w:val="00546F69"/>
    <w:rsid w:val="0054723D"/>
    <w:rsid w:val="005473BA"/>
    <w:rsid w:val="005475F4"/>
    <w:rsid w:val="005478E0"/>
    <w:rsid w:val="0055043B"/>
    <w:rsid w:val="00551535"/>
    <w:rsid w:val="00551542"/>
    <w:rsid w:val="005537C1"/>
    <w:rsid w:val="00554651"/>
    <w:rsid w:val="00554B61"/>
    <w:rsid w:val="00555276"/>
    <w:rsid w:val="00555641"/>
    <w:rsid w:val="00556611"/>
    <w:rsid w:val="00556BA4"/>
    <w:rsid w:val="005600FC"/>
    <w:rsid w:val="00562C91"/>
    <w:rsid w:val="00570EC3"/>
    <w:rsid w:val="00573751"/>
    <w:rsid w:val="00576A1F"/>
    <w:rsid w:val="005770F5"/>
    <w:rsid w:val="00577417"/>
    <w:rsid w:val="00581F67"/>
    <w:rsid w:val="00582790"/>
    <w:rsid w:val="00582B4F"/>
    <w:rsid w:val="00584234"/>
    <w:rsid w:val="00592ACB"/>
    <w:rsid w:val="00593076"/>
    <w:rsid w:val="00593F0C"/>
    <w:rsid w:val="0059562E"/>
    <w:rsid w:val="00595E0C"/>
    <w:rsid w:val="005A0179"/>
    <w:rsid w:val="005A0E83"/>
    <w:rsid w:val="005A1DB6"/>
    <w:rsid w:val="005A24BE"/>
    <w:rsid w:val="005A2A3C"/>
    <w:rsid w:val="005A4DBA"/>
    <w:rsid w:val="005A565D"/>
    <w:rsid w:val="005A573B"/>
    <w:rsid w:val="005A5FAE"/>
    <w:rsid w:val="005A6B7B"/>
    <w:rsid w:val="005A6FB6"/>
    <w:rsid w:val="005A7107"/>
    <w:rsid w:val="005B1008"/>
    <w:rsid w:val="005B17F3"/>
    <w:rsid w:val="005B2FD2"/>
    <w:rsid w:val="005B3113"/>
    <w:rsid w:val="005B6585"/>
    <w:rsid w:val="005B6C3C"/>
    <w:rsid w:val="005C0357"/>
    <w:rsid w:val="005C0C59"/>
    <w:rsid w:val="005C1E39"/>
    <w:rsid w:val="005C2772"/>
    <w:rsid w:val="005C4E0D"/>
    <w:rsid w:val="005C5523"/>
    <w:rsid w:val="005C58A8"/>
    <w:rsid w:val="005C7F2F"/>
    <w:rsid w:val="005D0ACC"/>
    <w:rsid w:val="005D1B91"/>
    <w:rsid w:val="005D34D5"/>
    <w:rsid w:val="005D78C5"/>
    <w:rsid w:val="005D7DFC"/>
    <w:rsid w:val="005E2524"/>
    <w:rsid w:val="005E2E93"/>
    <w:rsid w:val="005E3097"/>
    <w:rsid w:val="005E3C30"/>
    <w:rsid w:val="005E5D5A"/>
    <w:rsid w:val="005E7252"/>
    <w:rsid w:val="005E758F"/>
    <w:rsid w:val="005F0FA2"/>
    <w:rsid w:val="005F4353"/>
    <w:rsid w:val="0060005F"/>
    <w:rsid w:val="00603C8F"/>
    <w:rsid w:val="0060450E"/>
    <w:rsid w:val="006056D9"/>
    <w:rsid w:val="00606AFF"/>
    <w:rsid w:val="00606E90"/>
    <w:rsid w:val="00615AFC"/>
    <w:rsid w:val="006165A3"/>
    <w:rsid w:val="00620209"/>
    <w:rsid w:val="0062177D"/>
    <w:rsid w:val="0062565C"/>
    <w:rsid w:val="00633F31"/>
    <w:rsid w:val="006354ED"/>
    <w:rsid w:val="00636B81"/>
    <w:rsid w:val="006371F1"/>
    <w:rsid w:val="00640D3D"/>
    <w:rsid w:val="00641BC6"/>
    <w:rsid w:val="00641E2E"/>
    <w:rsid w:val="00642CAA"/>
    <w:rsid w:val="00645C8C"/>
    <w:rsid w:val="00647A8C"/>
    <w:rsid w:val="006523F2"/>
    <w:rsid w:val="00653A85"/>
    <w:rsid w:val="00654091"/>
    <w:rsid w:val="00655779"/>
    <w:rsid w:val="0065656A"/>
    <w:rsid w:val="0066027A"/>
    <w:rsid w:val="0066196A"/>
    <w:rsid w:val="00662FFA"/>
    <w:rsid w:val="006638E4"/>
    <w:rsid w:val="006641E2"/>
    <w:rsid w:val="006673BA"/>
    <w:rsid w:val="00667D20"/>
    <w:rsid w:val="006744B3"/>
    <w:rsid w:val="0067469E"/>
    <w:rsid w:val="006764FB"/>
    <w:rsid w:val="00676F44"/>
    <w:rsid w:val="00677787"/>
    <w:rsid w:val="00682757"/>
    <w:rsid w:val="00684A95"/>
    <w:rsid w:val="0068517E"/>
    <w:rsid w:val="006872C2"/>
    <w:rsid w:val="00690C1C"/>
    <w:rsid w:val="00693FD9"/>
    <w:rsid w:val="00693FE1"/>
    <w:rsid w:val="00695ECE"/>
    <w:rsid w:val="0069619D"/>
    <w:rsid w:val="00696827"/>
    <w:rsid w:val="00697026"/>
    <w:rsid w:val="00697811"/>
    <w:rsid w:val="00697ED6"/>
    <w:rsid w:val="006A0EBE"/>
    <w:rsid w:val="006A1D0F"/>
    <w:rsid w:val="006A30BD"/>
    <w:rsid w:val="006A7703"/>
    <w:rsid w:val="006A776E"/>
    <w:rsid w:val="006B0C0C"/>
    <w:rsid w:val="006B0DC8"/>
    <w:rsid w:val="006B31CC"/>
    <w:rsid w:val="006B5FF2"/>
    <w:rsid w:val="006C512E"/>
    <w:rsid w:val="006C703C"/>
    <w:rsid w:val="006C7BBB"/>
    <w:rsid w:val="006D1BAD"/>
    <w:rsid w:val="006D4932"/>
    <w:rsid w:val="006E1B31"/>
    <w:rsid w:val="006E2F4F"/>
    <w:rsid w:val="006E735B"/>
    <w:rsid w:val="006E750A"/>
    <w:rsid w:val="006F086E"/>
    <w:rsid w:val="006F53A6"/>
    <w:rsid w:val="006F70B1"/>
    <w:rsid w:val="007002BE"/>
    <w:rsid w:val="0070059D"/>
    <w:rsid w:val="00700B67"/>
    <w:rsid w:val="00702A1E"/>
    <w:rsid w:val="00703B75"/>
    <w:rsid w:val="007060F5"/>
    <w:rsid w:val="00707692"/>
    <w:rsid w:val="0071050B"/>
    <w:rsid w:val="00712C26"/>
    <w:rsid w:val="00717569"/>
    <w:rsid w:val="007200A8"/>
    <w:rsid w:val="007209A1"/>
    <w:rsid w:val="00720D2E"/>
    <w:rsid w:val="007252A3"/>
    <w:rsid w:val="00725639"/>
    <w:rsid w:val="00726E26"/>
    <w:rsid w:val="00726FA5"/>
    <w:rsid w:val="00727BAA"/>
    <w:rsid w:val="00730A24"/>
    <w:rsid w:val="00730C56"/>
    <w:rsid w:val="007310BF"/>
    <w:rsid w:val="00731CF9"/>
    <w:rsid w:val="00731F02"/>
    <w:rsid w:val="007320C9"/>
    <w:rsid w:val="007329CA"/>
    <w:rsid w:val="00732DDE"/>
    <w:rsid w:val="00733220"/>
    <w:rsid w:val="0073410A"/>
    <w:rsid w:val="0073418E"/>
    <w:rsid w:val="00735776"/>
    <w:rsid w:val="007372EE"/>
    <w:rsid w:val="007418EC"/>
    <w:rsid w:val="00745CC5"/>
    <w:rsid w:val="00745CDE"/>
    <w:rsid w:val="00745E12"/>
    <w:rsid w:val="00746388"/>
    <w:rsid w:val="0074744C"/>
    <w:rsid w:val="00747953"/>
    <w:rsid w:val="0075244C"/>
    <w:rsid w:val="00752C64"/>
    <w:rsid w:val="00752E9A"/>
    <w:rsid w:val="00753264"/>
    <w:rsid w:val="0075415F"/>
    <w:rsid w:val="00755174"/>
    <w:rsid w:val="00755E22"/>
    <w:rsid w:val="007569DE"/>
    <w:rsid w:val="0075736B"/>
    <w:rsid w:val="0075789F"/>
    <w:rsid w:val="00765F3A"/>
    <w:rsid w:val="00767357"/>
    <w:rsid w:val="007703EF"/>
    <w:rsid w:val="007753BB"/>
    <w:rsid w:val="007759C8"/>
    <w:rsid w:val="007766FD"/>
    <w:rsid w:val="0077777E"/>
    <w:rsid w:val="00781848"/>
    <w:rsid w:val="007830B4"/>
    <w:rsid w:val="007833C6"/>
    <w:rsid w:val="007860E3"/>
    <w:rsid w:val="00790757"/>
    <w:rsid w:val="00791422"/>
    <w:rsid w:val="00792ED2"/>
    <w:rsid w:val="00793A9F"/>
    <w:rsid w:val="00795E56"/>
    <w:rsid w:val="007A2A1D"/>
    <w:rsid w:val="007A6B10"/>
    <w:rsid w:val="007A6D9C"/>
    <w:rsid w:val="007A6F93"/>
    <w:rsid w:val="007A6FFB"/>
    <w:rsid w:val="007B355D"/>
    <w:rsid w:val="007B64A8"/>
    <w:rsid w:val="007C279A"/>
    <w:rsid w:val="007D21F1"/>
    <w:rsid w:val="007D2B8D"/>
    <w:rsid w:val="007D2CD7"/>
    <w:rsid w:val="007D5C99"/>
    <w:rsid w:val="007D6206"/>
    <w:rsid w:val="007E0437"/>
    <w:rsid w:val="007E14FB"/>
    <w:rsid w:val="007E1F31"/>
    <w:rsid w:val="007E1F8C"/>
    <w:rsid w:val="007E476F"/>
    <w:rsid w:val="007E7428"/>
    <w:rsid w:val="007E7A0C"/>
    <w:rsid w:val="007E7C5A"/>
    <w:rsid w:val="007F1BC8"/>
    <w:rsid w:val="007F2628"/>
    <w:rsid w:val="007F5B25"/>
    <w:rsid w:val="007F67C6"/>
    <w:rsid w:val="007F6882"/>
    <w:rsid w:val="007F6C5C"/>
    <w:rsid w:val="007F74EB"/>
    <w:rsid w:val="007F7C9E"/>
    <w:rsid w:val="00800F98"/>
    <w:rsid w:val="00803D58"/>
    <w:rsid w:val="008046AD"/>
    <w:rsid w:val="00804871"/>
    <w:rsid w:val="008050C9"/>
    <w:rsid w:val="00806BA3"/>
    <w:rsid w:val="0081002A"/>
    <w:rsid w:val="00811799"/>
    <w:rsid w:val="00812A64"/>
    <w:rsid w:val="00812FE1"/>
    <w:rsid w:val="00813AF6"/>
    <w:rsid w:val="00813D86"/>
    <w:rsid w:val="00813EFE"/>
    <w:rsid w:val="008155A5"/>
    <w:rsid w:val="00815A87"/>
    <w:rsid w:val="008178CA"/>
    <w:rsid w:val="0082148B"/>
    <w:rsid w:val="008217DE"/>
    <w:rsid w:val="00821F98"/>
    <w:rsid w:val="0082261C"/>
    <w:rsid w:val="00833FDF"/>
    <w:rsid w:val="00834780"/>
    <w:rsid w:val="00834F5C"/>
    <w:rsid w:val="0083574F"/>
    <w:rsid w:val="0083727C"/>
    <w:rsid w:val="0084008F"/>
    <w:rsid w:val="00841B22"/>
    <w:rsid w:val="00841F8C"/>
    <w:rsid w:val="00842A98"/>
    <w:rsid w:val="008438C5"/>
    <w:rsid w:val="008441AA"/>
    <w:rsid w:val="008465F4"/>
    <w:rsid w:val="00850B58"/>
    <w:rsid w:val="008513A7"/>
    <w:rsid w:val="008566B2"/>
    <w:rsid w:val="00856E4B"/>
    <w:rsid w:val="00857008"/>
    <w:rsid w:val="0085714C"/>
    <w:rsid w:val="0086247E"/>
    <w:rsid w:val="008626B7"/>
    <w:rsid w:val="00862EB7"/>
    <w:rsid w:val="0086390E"/>
    <w:rsid w:val="00863B90"/>
    <w:rsid w:val="0086504B"/>
    <w:rsid w:val="008660E9"/>
    <w:rsid w:val="008662D2"/>
    <w:rsid w:val="008664E2"/>
    <w:rsid w:val="00871AD1"/>
    <w:rsid w:val="00873A49"/>
    <w:rsid w:val="00873A8F"/>
    <w:rsid w:val="00873D27"/>
    <w:rsid w:val="00876943"/>
    <w:rsid w:val="0088007B"/>
    <w:rsid w:val="00880895"/>
    <w:rsid w:val="00883C88"/>
    <w:rsid w:val="00886C82"/>
    <w:rsid w:val="00886F37"/>
    <w:rsid w:val="00887137"/>
    <w:rsid w:val="00890282"/>
    <w:rsid w:val="00890659"/>
    <w:rsid w:val="00894A13"/>
    <w:rsid w:val="00894FCB"/>
    <w:rsid w:val="008953FB"/>
    <w:rsid w:val="008955E5"/>
    <w:rsid w:val="008957DB"/>
    <w:rsid w:val="00897F61"/>
    <w:rsid w:val="008A01A7"/>
    <w:rsid w:val="008A272B"/>
    <w:rsid w:val="008A47E0"/>
    <w:rsid w:val="008A4B5C"/>
    <w:rsid w:val="008A70D6"/>
    <w:rsid w:val="008B0F97"/>
    <w:rsid w:val="008B1978"/>
    <w:rsid w:val="008B25AA"/>
    <w:rsid w:val="008B2813"/>
    <w:rsid w:val="008B2B94"/>
    <w:rsid w:val="008B4ACD"/>
    <w:rsid w:val="008B5955"/>
    <w:rsid w:val="008B7A8D"/>
    <w:rsid w:val="008C29FA"/>
    <w:rsid w:val="008C2E85"/>
    <w:rsid w:val="008C2F38"/>
    <w:rsid w:val="008C37B7"/>
    <w:rsid w:val="008C5FCD"/>
    <w:rsid w:val="008C7DF9"/>
    <w:rsid w:val="008D2760"/>
    <w:rsid w:val="008D37A5"/>
    <w:rsid w:val="008D62C6"/>
    <w:rsid w:val="008D6560"/>
    <w:rsid w:val="008E5768"/>
    <w:rsid w:val="008F1DA8"/>
    <w:rsid w:val="008F2B60"/>
    <w:rsid w:val="00900E3E"/>
    <w:rsid w:val="009025D3"/>
    <w:rsid w:val="00903312"/>
    <w:rsid w:val="009111D9"/>
    <w:rsid w:val="00911E0A"/>
    <w:rsid w:val="00911E82"/>
    <w:rsid w:val="0091540A"/>
    <w:rsid w:val="009155E9"/>
    <w:rsid w:val="0091642C"/>
    <w:rsid w:val="0091684C"/>
    <w:rsid w:val="00920677"/>
    <w:rsid w:val="00920C6D"/>
    <w:rsid w:val="009211DA"/>
    <w:rsid w:val="00921493"/>
    <w:rsid w:val="0092426B"/>
    <w:rsid w:val="0093026F"/>
    <w:rsid w:val="00930FD9"/>
    <w:rsid w:val="009374DD"/>
    <w:rsid w:val="009403D5"/>
    <w:rsid w:val="00941BD4"/>
    <w:rsid w:val="009458FE"/>
    <w:rsid w:val="0094627F"/>
    <w:rsid w:val="009479BF"/>
    <w:rsid w:val="00951595"/>
    <w:rsid w:val="00951777"/>
    <w:rsid w:val="00956DFB"/>
    <w:rsid w:val="0095758E"/>
    <w:rsid w:val="00960356"/>
    <w:rsid w:val="00964517"/>
    <w:rsid w:val="00965629"/>
    <w:rsid w:val="009670D6"/>
    <w:rsid w:val="00967F32"/>
    <w:rsid w:val="0097093E"/>
    <w:rsid w:val="009713C1"/>
    <w:rsid w:val="00972776"/>
    <w:rsid w:val="0097379F"/>
    <w:rsid w:val="00975CA4"/>
    <w:rsid w:val="0097765C"/>
    <w:rsid w:val="00980866"/>
    <w:rsid w:val="00981E6A"/>
    <w:rsid w:val="00981EB9"/>
    <w:rsid w:val="00982574"/>
    <w:rsid w:val="00983B61"/>
    <w:rsid w:val="0098400D"/>
    <w:rsid w:val="00985337"/>
    <w:rsid w:val="0098599E"/>
    <w:rsid w:val="00986359"/>
    <w:rsid w:val="00986409"/>
    <w:rsid w:val="00991E18"/>
    <w:rsid w:val="009932B7"/>
    <w:rsid w:val="009953EB"/>
    <w:rsid w:val="009955FB"/>
    <w:rsid w:val="0099769F"/>
    <w:rsid w:val="009A376E"/>
    <w:rsid w:val="009A3ACC"/>
    <w:rsid w:val="009A4D5F"/>
    <w:rsid w:val="009A58E0"/>
    <w:rsid w:val="009A730F"/>
    <w:rsid w:val="009B0651"/>
    <w:rsid w:val="009B0789"/>
    <w:rsid w:val="009B3069"/>
    <w:rsid w:val="009B3275"/>
    <w:rsid w:val="009B380A"/>
    <w:rsid w:val="009B4A3E"/>
    <w:rsid w:val="009B5F64"/>
    <w:rsid w:val="009B6563"/>
    <w:rsid w:val="009C0689"/>
    <w:rsid w:val="009C0AF7"/>
    <w:rsid w:val="009C0CA8"/>
    <w:rsid w:val="009C0F05"/>
    <w:rsid w:val="009C2A95"/>
    <w:rsid w:val="009C2C0E"/>
    <w:rsid w:val="009C3072"/>
    <w:rsid w:val="009C6D3C"/>
    <w:rsid w:val="009D79C1"/>
    <w:rsid w:val="009D7AB1"/>
    <w:rsid w:val="009E17E6"/>
    <w:rsid w:val="009E2B42"/>
    <w:rsid w:val="009E33B2"/>
    <w:rsid w:val="009E43E3"/>
    <w:rsid w:val="009E6DD9"/>
    <w:rsid w:val="009F18EC"/>
    <w:rsid w:val="009F4139"/>
    <w:rsid w:val="009F44F9"/>
    <w:rsid w:val="009F50E9"/>
    <w:rsid w:val="009F553B"/>
    <w:rsid w:val="009F66C6"/>
    <w:rsid w:val="00A0173E"/>
    <w:rsid w:val="00A01D51"/>
    <w:rsid w:val="00A02194"/>
    <w:rsid w:val="00A037EF"/>
    <w:rsid w:val="00A03BD0"/>
    <w:rsid w:val="00A12A75"/>
    <w:rsid w:val="00A1309E"/>
    <w:rsid w:val="00A1371E"/>
    <w:rsid w:val="00A144EE"/>
    <w:rsid w:val="00A159A2"/>
    <w:rsid w:val="00A16962"/>
    <w:rsid w:val="00A229F5"/>
    <w:rsid w:val="00A22B3C"/>
    <w:rsid w:val="00A23EB7"/>
    <w:rsid w:val="00A256D0"/>
    <w:rsid w:val="00A25C00"/>
    <w:rsid w:val="00A2786D"/>
    <w:rsid w:val="00A27DE4"/>
    <w:rsid w:val="00A31D1A"/>
    <w:rsid w:val="00A31F28"/>
    <w:rsid w:val="00A34AFD"/>
    <w:rsid w:val="00A34CCD"/>
    <w:rsid w:val="00A3640B"/>
    <w:rsid w:val="00A366CB"/>
    <w:rsid w:val="00A4252B"/>
    <w:rsid w:val="00A4264E"/>
    <w:rsid w:val="00A43A7C"/>
    <w:rsid w:val="00A43F13"/>
    <w:rsid w:val="00A443B3"/>
    <w:rsid w:val="00A457A5"/>
    <w:rsid w:val="00A4595E"/>
    <w:rsid w:val="00A46C56"/>
    <w:rsid w:val="00A474A0"/>
    <w:rsid w:val="00A47FA1"/>
    <w:rsid w:val="00A50AE9"/>
    <w:rsid w:val="00A5416F"/>
    <w:rsid w:val="00A56D12"/>
    <w:rsid w:val="00A609CF"/>
    <w:rsid w:val="00A60A6A"/>
    <w:rsid w:val="00A6371F"/>
    <w:rsid w:val="00A6443C"/>
    <w:rsid w:val="00A64ABA"/>
    <w:rsid w:val="00A650CA"/>
    <w:rsid w:val="00A65711"/>
    <w:rsid w:val="00A70252"/>
    <w:rsid w:val="00A7138B"/>
    <w:rsid w:val="00A728CC"/>
    <w:rsid w:val="00A72D67"/>
    <w:rsid w:val="00A7433B"/>
    <w:rsid w:val="00A757ED"/>
    <w:rsid w:val="00A760E7"/>
    <w:rsid w:val="00A80544"/>
    <w:rsid w:val="00A8179B"/>
    <w:rsid w:val="00A81B3F"/>
    <w:rsid w:val="00A84523"/>
    <w:rsid w:val="00A87EE4"/>
    <w:rsid w:val="00A90EA7"/>
    <w:rsid w:val="00A922B4"/>
    <w:rsid w:val="00A93C5A"/>
    <w:rsid w:val="00A93EC1"/>
    <w:rsid w:val="00AA08B5"/>
    <w:rsid w:val="00AA2C15"/>
    <w:rsid w:val="00AA3AD2"/>
    <w:rsid w:val="00AA60E2"/>
    <w:rsid w:val="00AA70B7"/>
    <w:rsid w:val="00AB2640"/>
    <w:rsid w:val="00AB2A8A"/>
    <w:rsid w:val="00AB470D"/>
    <w:rsid w:val="00AC0D88"/>
    <w:rsid w:val="00AC221E"/>
    <w:rsid w:val="00AC4280"/>
    <w:rsid w:val="00AC65BD"/>
    <w:rsid w:val="00AC7BBF"/>
    <w:rsid w:val="00AD0357"/>
    <w:rsid w:val="00AD24E6"/>
    <w:rsid w:val="00AD38B0"/>
    <w:rsid w:val="00AD45A4"/>
    <w:rsid w:val="00AE2BEE"/>
    <w:rsid w:val="00AE3745"/>
    <w:rsid w:val="00AE53ED"/>
    <w:rsid w:val="00AE5469"/>
    <w:rsid w:val="00AE66A6"/>
    <w:rsid w:val="00AF0494"/>
    <w:rsid w:val="00AF1BA8"/>
    <w:rsid w:val="00AF1C3D"/>
    <w:rsid w:val="00AF377C"/>
    <w:rsid w:val="00AF41D2"/>
    <w:rsid w:val="00AF4815"/>
    <w:rsid w:val="00AF645B"/>
    <w:rsid w:val="00AF6DEF"/>
    <w:rsid w:val="00AF7A72"/>
    <w:rsid w:val="00B015C1"/>
    <w:rsid w:val="00B03AA5"/>
    <w:rsid w:val="00B05F84"/>
    <w:rsid w:val="00B063F0"/>
    <w:rsid w:val="00B07E2B"/>
    <w:rsid w:val="00B07E4A"/>
    <w:rsid w:val="00B10EEA"/>
    <w:rsid w:val="00B11B83"/>
    <w:rsid w:val="00B15521"/>
    <w:rsid w:val="00B16472"/>
    <w:rsid w:val="00B218E3"/>
    <w:rsid w:val="00B24356"/>
    <w:rsid w:val="00B254AA"/>
    <w:rsid w:val="00B25AA0"/>
    <w:rsid w:val="00B25CC2"/>
    <w:rsid w:val="00B32EC6"/>
    <w:rsid w:val="00B34BA5"/>
    <w:rsid w:val="00B36842"/>
    <w:rsid w:val="00B401B1"/>
    <w:rsid w:val="00B408DD"/>
    <w:rsid w:val="00B4156F"/>
    <w:rsid w:val="00B42271"/>
    <w:rsid w:val="00B42DF6"/>
    <w:rsid w:val="00B43278"/>
    <w:rsid w:val="00B449AC"/>
    <w:rsid w:val="00B4674B"/>
    <w:rsid w:val="00B50471"/>
    <w:rsid w:val="00B50CF0"/>
    <w:rsid w:val="00B51231"/>
    <w:rsid w:val="00B516E5"/>
    <w:rsid w:val="00B55097"/>
    <w:rsid w:val="00B55BB9"/>
    <w:rsid w:val="00B60352"/>
    <w:rsid w:val="00B62DD1"/>
    <w:rsid w:val="00B63FF0"/>
    <w:rsid w:val="00B6728C"/>
    <w:rsid w:val="00B72353"/>
    <w:rsid w:val="00B735AE"/>
    <w:rsid w:val="00B75245"/>
    <w:rsid w:val="00B75488"/>
    <w:rsid w:val="00B7552E"/>
    <w:rsid w:val="00B756A0"/>
    <w:rsid w:val="00B756C0"/>
    <w:rsid w:val="00B77AC4"/>
    <w:rsid w:val="00B84C8B"/>
    <w:rsid w:val="00B85C28"/>
    <w:rsid w:val="00B907C8"/>
    <w:rsid w:val="00B91CF5"/>
    <w:rsid w:val="00B91FD1"/>
    <w:rsid w:val="00B92FBE"/>
    <w:rsid w:val="00B93F79"/>
    <w:rsid w:val="00B94418"/>
    <w:rsid w:val="00B955B4"/>
    <w:rsid w:val="00B958A3"/>
    <w:rsid w:val="00B96E1B"/>
    <w:rsid w:val="00BA0057"/>
    <w:rsid w:val="00BA0B53"/>
    <w:rsid w:val="00BA1553"/>
    <w:rsid w:val="00BA3ED8"/>
    <w:rsid w:val="00BA4E56"/>
    <w:rsid w:val="00BB1D3B"/>
    <w:rsid w:val="00BB2AE5"/>
    <w:rsid w:val="00BB3147"/>
    <w:rsid w:val="00BB3FEB"/>
    <w:rsid w:val="00BB472B"/>
    <w:rsid w:val="00BB47C7"/>
    <w:rsid w:val="00BB5780"/>
    <w:rsid w:val="00BB6DCF"/>
    <w:rsid w:val="00BC0306"/>
    <w:rsid w:val="00BC04E5"/>
    <w:rsid w:val="00BC0BDD"/>
    <w:rsid w:val="00BC0CF0"/>
    <w:rsid w:val="00BC1C60"/>
    <w:rsid w:val="00BC2A5C"/>
    <w:rsid w:val="00BC322F"/>
    <w:rsid w:val="00BC3FFD"/>
    <w:rsid w:val="00BC464C"/>
    <w:rsid w:val="00BC6034"/>
    <w:rsid w:val="00BC72CD"/>
    <w:rsid w:val="00BC7899"/>
    <w:rsid w:val="00BD4473"/>
    <w:rsid w:val="00BD5281"/>
    <w:rsid w:val="00BD7394"/>
    <w:rsid w:val="00BE1782"/>
    <w:rsid w:val="00BE1C32"/>
    <w:rsid w:val="00BE7427"/>
    <w:rsid w:val="00BE76B2"/>
    <w:rsid w:val="00BF0724"/>
    <w:rsid w:val="00BF0D35"/>
    <w:rsid w:val="00BF124C"/>
    <w:rsid w:val="00BF1C47"/>
    <w:rsid w:val="00BF535E"/>
    <w:rsid w:val="00BF5CF6"/>
    <w:rsid w:val="00BF63C4"/>
    <w:rsid w:val="00BF7C57"/>
    <w:rsid w:val="00C02A88"/>
    <w:rsid w:val="00C0622A"/>
    <w:rsid w:val="00C07F2B"/>
    <w:rsid w:val="00C10AE5"/>
    <w:rsid w:val="00C12CEE"/>
    <w:rsid w:val="00C14F12"/>
    <w:rsid w:val="00C15AFE"/>
    <w:rsid w:val="00C20C63"/>
    <w:rsid w:val="00C22217"/>
    <w:rsid w:val="00C22B2F"/>
    <w:rsid w:val="00C22C6B"/>
    <w:rsid w:val="00C24AD4"/>
    <w:rsid w:val="00C25167"/>
    <w:rsid w:val="00C251D1"/>
    <w:rsid w:val="00C255B4"/>
    <w:rsid w:val="00C25A16"/>
    <w:rsid w:val="00C26165"/>
    <w:rsid w:val="00C27319"/>
    <w:rsid w:val="00C27C59"/>
    <w:rsid w:val="00C30A60"/>
    <w:rsid w:val="00C330CC"/>
    <w:rsid w:val="00C3488F"/>
    <w:rsid w:val="00C34F36"/>
    <w:rsid w:val="00C350FC"/>
    <w:rsid w:val="00C35351"/>
    <w:rsid w:val="00C40213"/>
    <w:rsid w:val="00C4151F"/>
    <w:rsid w:val="00C42166"/>
    <w:rsid w:val="00C42DA1"/>
    <w:rsid w:val="00C450AB"/>
    <w:rsid w:val="00C4584C"/>
    <w:rsid w:val="00C45E00"/>
    <w:rsid w:val="00C45F71"/>
    <w:rsid w:val="00C46016"/>
    <w:rsid w:val="00C461B0"/>
    <w:rsid w:val="00C467E7"/>
    <w:rsid w:val="00C47CCF"/>
    <w:rsid w:val="00C47E7D"/>
    <w:rsid w:val="00C50C95"/>
    <w:rsid w:val="00C518EB"/>
    <w:rsid w:val="00C51A84"/>
    <w:rsid w:val="00C5214E"/>
    <w:rsid w:val="00C521D6"/>
    <w:rsid w:val="00C5250C"/>
    <w:rsid w:val="00C52672"/>
    <w:rsid w:val="00C5328E"/>
    <w:rsid w:val="00C53F66"/>
    <w:rsid w:val="00C555DA"/>
    <w:rsid w:val="00C56B2A"/>
    <w:rsid w:val="00C5737B"/>
    <w:rsid w:val="00C574CD"/>
    <w:rsid w:val="00C623A9"/>
    <w:rsid w:val="00C62AB8"/>
    <w:rsid w:val="00C65E13"/>
    <w:rsid w:val="00C704BA"/>
    <w:rsid w:val="00C7080C"/>
    <w:rsid w:val="00C717C7"/>
    <w:rsid w:val="00C71BAE"/>
    <w:rsid w:val="00C75200"/>
    <w:rsid w:val="00C765C5"/>
    <w:rsid w:val="00C82B0D"/>
    <w:rsid w:val="00C836D1"/>
    <w:rsid w:val="00C84874"/>
    <w:rsid w:val="00C85301"/>
    <w:rsid w:val="00C87575"/>
    <w:rsid w:val="00C906A2"/>
    <w:rsid w:val="00C9295D"/>
    <w:rsid w:val="00C93D03"/>
    <w:rsid w:val="00CA0BEB"/>
    <w:rsid w:val="00CA0DE0"/>
    <w:rsid w:val="00CA0E18"/>
    <w:rsid w:val="00CA2431"/>
    <w:rsid w:val="00CA2A15"/>
    <w:rsid w:val="00CA527C"/>
    <w:rsid w:val="00CA59D0"/>
    <w:rsid w:val="00CB03FD"/>
    <w:rsid w:val="00CB08A8"/>
    <w:rsid w:val="00CB0DF9"/>
    <w:rsid w:val="00CB5AA6"/>
    <w:rsid w:val="00CB5BD4"/>
    <w:rsid w:val="00CB5D50"/>
    <w:rsid w:val="00CB697E"/>
    <w:rsid w:val="00CB6FF5"/>
    <w:rsid w:val="00CB7FC9"/>
    <w:rsid w:val="00CC2411"/>
    <w:rsid w:val="00CC3CEE"/>
    <w:rsid w:val="00CC4AD9"/>
    <w:rsid w:val="00CC70FE"/>
    <w:rsid w:val="00CD1344"/>
    <w:rsid w:val="00CD18F2"/>
    <w:rsid w:val="00CD39AC"/>
    <w:rsid w:val="00CD4270"/>
    <w:rsid w:val="00CD5EE4"/>
    <w:rsid w:val="00CD6DBB"/>
    <w:rsid w:val="00CD6F2A"/>
    <w:rsid w:val="00CD7042"/>
    <w:rsid w:val="00CE0DD5"/>
    <w:rsid w:val="00CE199C"/>
    <w:rsid w:val="00CE5439"/>
    <w:rsid w:val="00CF069F"/>
    <w:rsid w:val="00CF1B4B"/>
    <w:rsid w:val="00CF51A0"/>
    <w:rsid w:val="00CF7C44"/>
    <w:rsid w:val="00D02FF2"/>
    <w:rsid w:val="00D03F3B"/>
    <w:rsid w:val="00D0417F"/>
    <w:rsid w:val="00D06811"/>
    <w:rsid w:val="00D078DF"/>
    <w:rsid w:val="00D1052D"/>
    <w:rsid w:val="00D12CFA"/>
    <w:rsid w:val="00D13F64"/>
    <w:rsid w:val="00D13F76"/>
    <w:rsid w:val="00D14905"/>
    <w:rsid w:val="00D14AF1"/>
    <w:rsid w:val="00D14BA1"/>
    <w:rsid w:val="00D21F58"/>
    <w:rsid w:val="00D21FB4"/>
    <w:rsid w:val="00D22E8A"/>
    <w:rsid w:val="00D23DC6"/>
    <w:rsid w:val="00D23EEA"/>
    <w:rsid w:val="00D24904"/>
    <w:rsid w:val="00D26756"/>
    <w:rsid w:val="00D26932"/>
    <w:rsid w:val="00D26B99"/>
    <w:rsid w:val="00D277E4"/>
    <w:rsid w:val="00D3134E"/>
    <w:rsid w:val="00D3146F"/>
    <w:rsid w:val="00D31FAD"/>
    <w:rsid w:val="00D342DB"/>
    <w:rsid w:val="00D363CE"/>
    <w:rsid w:val="00D401BB"/>
    <w:rsid w:val="00D40CF6"/>
    <w:rsid w:val="00D41479"/>
    <w:rsid w:val="00D43A22"/>
    <w:rsid w:val="00D46511"/>
    <w:rsid w:val="00D47EE0"/>
    <w:rsid w:val="00D5099E"/>
    <w:rsid w:val="00D52A19"/>
    <w:rsid w:val="00D543EE"/>
    <w:rsid w:val="00D54859"/>
    <w:rsid w:val="00D56D6B"/>
    <w:rsid w:val="00D5791B"/>
    <w:rsid w:val="00D57BC1"/>
    <w:rsid w:val="00D67BBE"/>
    <w:rsid w:val="00D713EB"/>
    <w:rsid w:val="00D7288A"/>
    <w:rsid w:val="00D72DE6"/>
    <w:rsid w:val="00D77A2B"/>
    <w:rsid w:val="00D80CA6"/>
    <w:rsid w:val="00D815DD"/>
    <w:rsid w:val="00D819BD"/>
    <w:rsid w:val="00D81DA9"/>
    <w:rsid w:val="00D81EA3"/>
    <w:rsid w:val="00D84DFE"/>
    <w:rsid w:val="00D84FBE"/>
    <w:rsid w:val="00D86E6F"/>
    <w:rsid w:val="00D905D3"/>
    <w:rsid w:val="00D91001"/>
    <w:rsid w:val="00D9169F"/>
    <w:rsid w:val="00D91B71"/>
    <w:rsid w:val="00D94CCA"/>
    <w:rsid w:val="00DA2435"/>
    <w:rsid w:val="00DA38F8"/>
    <w:rsid w:val="00DA39C4"/>
    <w:rsid w:val="00DB1789"/>
    <w:rsid w:val="00DB3C19"/>
    <w:rsid w:val="00DB4705"/>
    <w:rsid w:val="00DB4A27"/>
    <w:rsid w:val="00DB5CBE"/>
    <w:rsid w:val="00DB7531"/>
    <w:rsid w:val="00DB7897"/>
    <w:rsid w:val="00DC2AB4"/>
    <w:rsid w:val="00DC7EE3"/>
    <w:rsid w:val="00DD00A1"/>
    <w:rsid w:val="00DD0D5F"/>
    <w:rsid w:val="00DD3830"/>
    <w:rsid w:val="00DD3AB8"/>
    <w:rsid w:val="00DD42CF"/>
    <w:rsid w:val="00DD4972"/>
    <w:rsid w:val="00DD6F75"/>
    <w:rsid w:val="00DE036D"/>
    <w:rsid w:val="00DE0AE1"/>
    <w:rsid w:val="00DE2032"/>
    <w:rsid w:val="00DE4696"/>
    <w:rsid w:val="00DE4A21"/>
    <w:rsid w:val="00DE6951"/>
    <w:rsid w:val="00DE6963"/>
    <w:rsid w:val="00DF00E1"/>
    <w:rsid w:val="00DF160D"/>
    <w:rsid w:val="00DF217B"/>
    <w:rsid w:val="00DF3581"/>
    <w:rsid w:val="00DF38C2"/>
    <w:rsid w:val="00DF38DB"/>
    <w:rsid w:val="00DF3BD4"/>
    <w:rsid w:val="00DF6957"/>
    <w:rsid w:val="00DF7258"/>
    <w:rsid w:val="00E001D3"/>
    <w:rsid w:val="00E00BD2"/>
    <w:rsid w:val="00E0118B"/>
    <w:rsid w:val="00E016A0"/>
    <w:rsid w:val="00E01DC8"/>
    <w:rsid w:val="00E022B1"/>
    <w:rsid w:val="00E05576"/>
    <w:rsid w:val="00E056C3"/>
    <w:rsid w:val="00E06231"/>
    <w:rsid w:val="00E0631E"/>
    <w:rsid w:val="00E07BCF"/>
    <w:rsid w:val="00E10A70"/>
    <w:rsid w:val="00E12E4C"/>
    <w:rsid w:val="00E13381"/>
    <w:rsid w:val="00E138FE"/>
    <w:rsid w:val="00E141CB"/>
    <w:rsid w:val="00E14864"/>
    <w:rsid w:val="00E16140"/>
    <w:rsid w:val="00E17EF7"/>
    <w:rsid w:val="00E2238C"/>
    <w:rsid w:val="00E22959"/>
    <w:rsid w:val="00E23A1F"/>
    <w:rsid w:val="00E24549"/>
    <w:rsid w:val="00E30DEB"/>
    <w:rsid w:val="00E33889"/>
    <w:rsid w:val="00E36AD1"/>
    <w:rsid w:val="00E4066B"/>
    <w:rsid w:val="00E4617F"/>
    <w:rsid w:val="00E46663"/>
    <w:rsid w:val="00E477B0"/>
    <w:rsid w:val="00E53958"/>
    <w:rsid w:val="00E53F9F"/>
    <w:rsid w:val="00E57ACD"/>
    <w:rsid w:val="00E57DAD"/>
    <w:rsid w:val="00E625AC"/>
    <w:rsid w:val="00E67AE7"/>
    <w:rsid w:val="00E67E43"/>
    <w:rsid w:val="00E738A2"/>
    <w:rsid w:val="00E740B0"/>
    <w:rsid w:val="00E765CF"/>
    <w:rsid w:val="00E775EE"/>
    <w:rsid w:val="00E77ED8"/>
    <w:rsid w:val="00E802F8"/>
    <w:rsid w:val="00E811D0"/>
    <w:rsid w:val="00E81476"/>
    <w:rsid w:val="00E82426"/>
    <w:rsid w:val="00E8329F"/>
    <w:rsid w:val="00E846F5"/>
    <w:rsid w:val="00E85EDF"/>
    <w:rsid w:val="00E86F38"/>
    <w:rsid w:val="00E903F6"/>
    <w:rsid w:val="00E904A6"/>
    <w:rsid w:val="00E92592"/>
    <w:rsid w:val="00E94417"/>
    <w:rsid w:val="00E94A02"/>
    <w:rsid w:val="00E97107"/>
    <w:rsid w:val="00EA1DE8"/>
    <w:rsid w:val="00EA2AAF"/>
    <w:rsid w:val="00EA497C"/>
    <w:rsid w:val="00EA5147"/>
    <w:rsid w:val="00EA79DF"/>
    <w:rsid w:val="00EB22B3"/>
    <w:rsid w:val="00EB234E"/>
    <w:rsid w:val="00EB3242"/>
    <w:rsid w:val="00EB3723"/>
    <w:rsid w:val="00EB65D3"/>
    <w:rsid w:val="00EC0B9E"/>
    <w:rsid w:val="00EC18A3"/>
    <w:rsid w:val="00EC25C6"/>
    <w:rsid w:val="00ED083F"/>
    <w:rsid w:val="00ED2609"/>
    <w:rsid w:val="00ED4C78"/>
    <w:rsid w:val="00ED519B"/>
    <w:rsid w:val="00ED5788"/>
    <w:rsid w:val="00EE0467"/>
    <w:rsid w:val="00EE0C4B"/>
    <w:rsid w:val="00EE11A9"/>
    <w:rsid w:val="00EE2508"/>
    <w:rsid w:val="00EE3D05"/>
    <w:rsid w:val="00EE454B"/>
    <w:rsid w:val="00EE67D9"/>
    <w:rsid w:val="00EE7CDF"/>
    <w:rsid w:val="00EF067D"/>
    <w:rsid w:val="00EF1062"/>
    <w:rsid w:val="00EF1AD9"/>
    <w:rsid w:val="00EF1FC5"/>
    <w:rsid w:val="00EF21DC"/>
    <w:rsid w:val="00EF33F7"/>
    <w:rsid w:val="00EF4513"/>
    <w:rsid w:val="00EF5F4D"/>
    <w:rsid w:val="00EF7D67"/>
    <w:rsid w:val="00F00D3D"/>
    <w:rsid w:val="00F01520"/>
    <w:rsid w:val="00F02BEA"/>
    <w:rsid w:val="00F02FF5"/>
    <w:rsid w:val="00F14DB8"/>
    <w:rsid w:val="00F17750"/>
    <w:rsid w:val="00F21F0C"/>
    <w:rsid w:val="00F231A5"/>
    <w:rsid w:val="00F23E55"/>
    <w:rsid w:val="00F246DD"/>
    <w:rsid w:val="00F24EA6"/>
    <w:rsid w:val="00F26547"/>
    <w:rsid w:val="00F2790E"/>
    <w:rsid w:val="00F31036"/>
    <w:rsid w:val="00F35A3A"/>
    <w:rsid w:val="00F3708E"/>
    <w:rsid w:val="00F37589"/>
    <w:rsid w:val="00F40CD1"/>
    <w:rsid w:val="00F4156B"/>
    <w:rsid w:val="00F418A0"/>
    <w:rsid w:val="00F427F0"/>
    <w:rsid w:val="00F43D70"/>
    <w:rsid w:val="00F43DD7"/>
    <w:rsid w:val="00F4472E"/>
    <w:rsid w:val="00F44F63"/>
    <w:rsid w:val="00F464FA"/>
    <w:rsid w:val="00F50249"/>
    <w:rsid w:val="00F50F66"/>
    <w:rsid w:val="00F512FE"/>
    <w:rsid w:val="00F527F3"/>
    <w:rsid w:val="00F52BE7"/>
    <w:rsid w:val="00F550E6"/>
    <w:rsid w:val="00F55AAE"/>
    <w:rsid w:val="00F5653E"/>
    <w:rsid w:val="00F57A46"/>
    <w:rsid w:val="00F6221D"/>
    <w:rsid w:val="00F62A40"/>
    <w:rsid w:val="00F62B26"/>
    <w:rsid w:val="00F62D03"/>
    <w:rsid w:val="00F63545"/>
    <w:rsid w:val="00F64ADB"/>
    <w:rsid w:val="00F6523F"/>
    <w:rsid w:val="00F652B2"/>
    <w:rsid w:val="00F6682B"/>
    <w:rsid w:val="00F72ECC"/>
    <w:rsid w:val="00F74FF0"/>
    <w:rsid w:val="00F75B67"/>
    <w:rsid w:val="00F81A7C"/>
    <w:rsid w:val="00F827C6"/>
    <w:rsid w:val="00F82BAF"/>
    <w:rsid w:val="00F83DE0"/>
    <w:rsid w:val="00F94498"/>
    <w:rsid w:val="00F9568A"/>
    <w:rsid w:val="00FA1188"/>
    <w:rsid w:val="00FA1FC0"/>
    <w:rsid w:val="00FA3015"/>
    <w:rsid w:val="00FA4368"/>
    <w:rsid w:val="00FA6DF8"/>
    <w:rsid w:val="00FB2091"/>
    <w:rsid w:val="00FB4DD6"/>
    <w:rsid w:val="00FB5210"/>
    <w:rsid w:val="00FB7799"/>
    <w:rsid w:val="00FB7D63"/>
    <w:rsid w:val="00FC0620"/>
    <w:rsid w:val="00FC0F45"/>
    <w:rsid w:val="00FC1101"/>
    <w:rsid w:val="00FC2368"/>
    <w:rsid w:val="00FC5704"/>
    <w:rsid w:val="00FC6250"/>
    <w:rsid w:val="00FC6C6E"/>
    <w:rsid w:val="00FC7C16"/>
    <w:rsid w:val="00FD34CE"/>
    <w:rsid w:val="00FD4A82"/>
    <w:rsid w:val="00FD5C23"/>
    <w:rsid w:val="00FD6DF6"/>
    <w:rsid w:val="00FE2333"/>
    <w:rsid w:val="00FE4A0E"/>
    <w:rsid w:val="00FE4C23"/>
    <w:rsid w:val="00FE5038"/>
    <w:rsid w:val="00FF34E5"/>
    <w:rsid w:val="00FF6B32"/>
    <w:rsid w:val="00FF6B69"/>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20381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EF46C-7228-490F-8B84-9EAEEF87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6237</Words>
  <Characters>35551</Characters>
  <Application>Microsoft Office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Ralitsa Vasileva</cp:lastModifiedBy>
  <cp:revision>14</cp:revision>
  <cp:lastPrinted>2020-01-15T06:46:00Z</cp:lastPrinted>
  <dcterms:created xsi:type="dcterms:W3CDTF">2020-05-05T11:11:00Z</dcterms:created>
  <dcterms:modified xsi:type="dcterms:W3CDTF">2020-05-12T09:20:00Z</dcterms:modified>
</cp:coreProperties>
</file>